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7AA28" w14:textId="77777777" w:rsidR="004855B3" w:rsidRDefault="004855B3" w:rsidP="00E12025">
      <w:pPr>
        <w:pBdr>
          <w:top w:val="single" w:sz="4" w:space="1" w:color="auto"/>
        </w:pBdr>
        <w:rPr>
          <w:rFonts w:ascii="Arial" w:hAnsi="Arial" w:cs="Arial"/>
          <w:bCs/>
          <w:sz w:val="20"/>
          <w:szCs w:val="20"/>
        </w:rPr>
      </w:pPr>
    </w:p>
    <w:p w14:paraId="3E049BCB" w14:textId="14EB3192" w:rsidR="00E12025" w:rsidRPr="006F7F2C" w:rsidRDefault="00E12025" w:rsidP="005032FE">
      <w:pPr>
        <w:widowControl w:val="0"/>
        <w:pBdr>
          <w:top w:val="single" w:sz="4" w:space="1" w:color="auto"/>
        </w:pBdr>
        <w:rPr>
          <w:rFonts w:ascii="Arial" w:hAnsi="Arial" w:cs="Arial"/>
          <w:bCs/>
          <w:color w:val="FFFFFF"/>
          <w:sz w:val="20"/>
          <w:szCs w:val="20"/>
        </w:rPr>
      </w:pPr>
      <w:r w:rsidRPr="00AA77DF">
        <w:rPr>
          <w:rFonts w:ascii="Arial" w:hAnsi="Arial" w:cs="Arial"/>
          <w:bCs/>
          <w:sz w:val="20"/>
          <w:szCs w:val="20"/>
        </w:rPr>
        <w:t>Evidenční číslo zadavatele:</w:t>
      </w:r>
      <w:r w:rsidRPr="00AA77DF">
        <w:rPr>
          <w:rFonts w:ascii="Arial" w:hAnsi="Arial" w:cs="Arial"/>
          <w:bCs/>
          <w:color w:val="FFFFFF"/>
          <w:sz w:val="20"/>
          <w:szCs w:val="20"/>
        </w:rPr>
        <w:t>:</w:t>
      </w:r>
      <w:r w:rsidRPr="00AA77DF">
        <w:rPr>
          <w:rFonts w:ascii="Arial" w:hAnsi="Arial" w:cs="Arial"/>
          <w:b/>
          <w:bCs/>
          <w:sz w:val="20"/>
          <w:szCs w:val="20"/>
        </w:rPr>
        <w:t>P-ST-</w:t>
      </w:r>
      <w:r w:rsidR="00AA77DF" w:rsidRPr="00AA77DF">
        <w:rPr>
          <w:rFonts w:ascii="Arial" w:hAnsi="Arial" w:cs="Arial"/>
          <w:b/>
          <w:bCs/>
          <w:sz w:val="20"/>
          <w:szCs w:val="20"/>
        </w:rPr>
        <w:t>50</w:t>
      </w:r>
      <w:r w:rsidRPr="00AA77DF">
        <w:rPr>
          <w:rFonts w:ascii="Arial" w:hAnsi="Arial" w:cs="Arial"/>
          <w:b/>
          <w:bCs/>
          <w:sz w:val="20"/>
          <w:szCs w:val="20"/>
        </w:rPr>
        <w:t>-202</w:t>
      </w:r>
      <w:r w:rsidR="00C03A98" w:rsidRPr="00AA77DF">
        <w:rPr>
          <w:rFonts w:ascii="Arial" w:hAnsi="Arial" w:cs="Arial"/>
          <w:b/>
          <w:bCs/>
          <w:sz w:val="20"/>
          <w:szCs w:val="20"/>
        </w:rPr>
        <w:t>3</w:t>
      </w:r>
    </w:p>
    <w:p w14:paraId="51D98945" w14:textId="77777777" w:rsidR="00263F43" w:rsidRDefault="00263F43" w:rsidP="005032FE">
      <w:pPr>
        <w:widowControl w:val="0"/>
        <w:spacing w:before="240" w:after="240"/>
        <w:jc w:val="center"/>
        <w:rPr>
          <w:rFonts w:ascii="Arial" w:hAnsi="Arial" w:cs="Arial"/>
          <w:b/>
        </w:rPr>
      </w:pPr>
    </w:p>
    <w:p w14:paraId="217403B2" w14:textId="34893D70" w:rsidR="00263F43" w:rsidRDefault="00263F43" w:rsidP="005032FE">
      <w:pPr>
        <w:widowControl w:val="0"/>
        <w:spacing w:before="240" w:after="240"/>
        <w:jc w:val="center"/>
        <w:rPr>
          <w:rFonts w:ascii="Arial" w:hAnsi="Arial" w:cs="Arial"/>
          <w:b/>
        </w:rPr>
      </w:pPr>
    </w:p>
    <w:p w14:paraId="1006B8DF" w14:textId="77777777" w:rsidR="008B5EB2" w:rsidRPr="00DC1555" w:rsidRDefault="008B5EB2" w:rsidP="005032FE">
      <w:pPr>
        <w:widowControl w:val="0"/>
        <w:spacing w:before="240" w:after="240"/>
        <w:jc w:val="center"/>
        <w:rPr>
          <w:rFonts w:ascii="Arial" w:hAnsi="Arial" w:cs="Arial"/>
          <w:b/>
        </w:rPr>
      </w:pPr>
    </w:p>
    <w:p w14:paraId="1AC8E68A" w14:textId="77777777" w:rsidR="009D4A32" w:rsidRDefault="00273392" w:rsidP="00273392">
      <w:pPr>
        <w:widowControl w:val="0"/>
        <w:spacing w:before="240" w:after="240"/>
        <w:jc w:val="center"/>
        <w:rPr>
          <w:rFonts w:ascii="Arial" w:hAnsi="Arial" w:cs="Arial"/>
          <w:b/>
          <w:sz w:val="32"/>
          <w:szCs w:val="32"/>
        </w:rPr>
      </w:pPr>
      <w:r w:rsidRPr="00273392">
        <w:rPr>
          <w:rFonts w:ascii="Arial" w:hAnsi="Arial" w:cs="Arial"/>
          <w:b/>
          <w:sz w:val="32"/>
          <w:szCs w:val="32"/>
        </w:rPr>
        <w:t xml:space="preserve">III/40615 Dobrá Voda - most </w:t>
      </w:r>
      <w:proofErr w:type="spellStart"/>
      <w:r w:rsidRPr="00273392">
        <w:rPr>
          <w:rFonts w:ascii="Arial" w:hAnsi="Arial" w:cs="Arial"/>
          <w:b/>
          <w:sz w:val="32"/>
          <w:szCs w:val="32"/>
        </w:rPr>
        <w:t>ev.č</w:t>
      </w:r>
      <w:proofErr w:type="spellEnd"/>
      <w:r w:rsidRPr="00273392">
        <w:rPr>
          <w:rFonts w:ascii="Arial" w:hAnsi="Arial" w:cs="Arial"/>
          <w:b/>
          <w:sz w:val="32"/>
          <w:szCs w:val="32"/>
        </w:rPr>
        <w:t>. 40615-1</w:t>
      </w:r>
      <w:r>
        <w:rPr>
          <w:rFonts w:ascii="Arial" w:hAnsi="Arial" w:cs="Arial"/>
          <w:b/>
          <w:sz w:val="32"/>
          <w:szCs w:val="32"/>
        </w:rPr>
        <w:t xml:space="preserve"> </w:t>
      </w:r>
    </w:p>
    <w:p w14:paraId="7ABE7F27" w14:textId="1FC319FE" w:rsidR="00E12025" w:rsidRPr="005032FE" w:rsidRDefault="00273392" w:rsidP="00273392">
      <w:pPr>
        <w:widowControl w:val="0"/>
        <w:spacing w:before="240" w:after="240"/>
        <w:jc w:val="center"/>
        <w:rPr>
          <w:rFonts w:ascii="Arial" w:hAnsi="Arial" w:cs="Arial"/>
          <w:b/>
          <w:sz w:val="32"/>
          <w:szCs w:val="32"/>
          <w:highlight w:val="yellow"/>
        </w:rPr>
      </w:pPr>
      <w:r>
        <w:rPr>
          <w:rFonts w:ascii="Arial" w:hAnsi="Arial" w:cs="Arial"/>
          <w:b/>
          <w:sz w:val="32"/>
          <w:szCs w:val="32"/>
        </w:rPr>
        <w:t xml:space="preserve">a </w:t>
      </w:r>
      <w:r w:rsidRPr="00273392">
        <w:rPr>
          <w:rFonts w:ascii="Arial" w:hAnsi="Arial" w:cs="Arial"/>
          <w:b/>
          <w:sz w:val="32"/>
          <w:szCs w:val="32"/>
        </w:rPr>
        <w:t>III/40614 Mrákotín průtah</w:t>
      </w:r>
      <w:r w:rsidR="00E12025" w:rsidRPr="005032FE">
        <w:rPr>
          <w:rFonts w:ascii="Arial" w:hAnsi="Arial" w:cs="Arial"/>
          <w:b/>
          <w:sz w:val="32"/>
          <w:szCs w:val="32"/>
          <w:highlight w:val="yellow"/>
        </w:rPr>
        <w:t xml:space="preserve"> </w:t>
      </w:r>
    </w:p>
    <w:p w14:paraId="029FEE85" w14:textId="77777777" w:rsidR="00E12025" w:rsidRDefault="00E12025" w:rsidP="005032FE">
      <w:pPr>
        <w:widowControl w:val="0"/>
        <w:spacing w:after="240"/>
        <w:jc w:val="center"/>
        <w:rPr>
          <w:rFonts w:ascii="Arial" w:hAnsi="Arial" w:cs="Arial"/>
          <w:b/>
          <w:sz w:val="32"/>
          <w:szCs w:val="32"/>
        </w:rPr>
      </w:pPr>
    </w:p>
    <w:p w14:paraId="4C8E14F2" w14:textId="77777777" w:rsidR="00E12025" w:rsidRPr="00C03A98" w:rsidRDefault="00E12025" w:rsidP="005032FE">
      <w:pPr>
        <w:widowControl w:val="0"/>
        <w:spacing w:after="240"/>
        <w:jc w:val="center"/>
        <w:rPr>
          <w:rFonts w:ascii="Arial" w:hAnsi="Arial" w:cs="Arial"/>
          <w:bCs/>
          <w:sz w:val="20"/>
          <w:szCs w:val="20"/>
        </w:rPr>
      </w:pPr>
    </w:p>
    <w:p w14:paraId="01C65D57" w14:textId="77777777" w:rsidR="00E12025" w:rsidRPr="006F7F2C" w:rsidRDefault="00E12025" w:rsidP="005032FE">
      <w:pPr>
        <w:widowControl w:val="0"/>
        <w:spacing w:before="240" w:after="240"/>
        <w:jc w:val="center"/>
        <w:rPr>
          <w:rFonts w:ascii="Arial" w:hAnsi="Arial" w:cs="Arial"/>
          <w:bCs/>
          <w:spacing w:val="60"/>
          <w:sz w:val="40"/>
          <w:szCs w:val="40"/>
        </w:rPr>
      </w:pPr>
      <w:r w:rsidRPr="006F7F2C">
        <w:rPr>
          <w:rFonts w:ascii="Arial" w:hAnsi="Arial" w:cs="Arial"/>
          <w:bCs/>
          <w:spacing w:val="60"/>
          <w:sz w:val="40"/>
          <w:szCs w:val="40"/>
        </w:rPr>
        <w:t xml:space="preserve">VÝZVA K PODÁNÍ NABÍDKY </w:t>
      </w:r>
    </w:p>
    <w:p w14:paraId="31F7796B" w14:textId="77777777" w:rsidR="00E12025" w:rsidRPr="006F7F2C" w:rsidRDefault="00E12025" w:rsidP="005032FE">
      <w:pPr>
        <w:widowControl w:val="0"/>
        <w:spacing w:before="240" w:after="240"/>
        <w:jc w:val="center"/>
        <w:rPr>
          <w:rFonts w:ascii="Arial" w:hAnsi="Arial" w:cs="Arial"/>
          <w:bCs/>
          <w:spacing w:val="60"/>
          <w:sz w:val="40"/>
          <w:szCs w:val="40"/>
        </w:rPr>
      </w:pPr>
      <w:r w:rsidRPr="006F7F2C">
        <w:rPr>
          <w:rFonts w:ascii="Arial" w:hAnsi="Arial" w:cs="Arial"/>
          <w:bCs/>
          <w:spacing w:val="60"/>
          <w:sz w:val="40"/>
          <w:szCs w:val="40"/>
        </w:rPr>
        <w:t>A ZADÁVACÍ DOKUMENTACE</w:t>
      </w:r>
    </w:p>
    <w:p w14:paraId="7DF9DB28" w14:textId="77777777" w:rsidR="00E12025" w:rsidRDefault="00E12025" w:rsidP="005032FE">
      <w:pPr>
        <w:widowControl w:val="0"/>
        <w:spacing w:before="240" w:after="240"/>
        <w:jc w:val="center"/>
        <w:rPr>
          <w:rFonts w:ascii="Arial" w:hAnsi="Arial" w:cs="Arial"/>
          <w:bCs/>
          <w:sz w:val="20"/>
          <w:szCs w:val="20"/>
        </w:rPr>
      </w:pPr>
    </w:p>
    <w:p w14:paraId="755983D7" w14:textId="77777777" w:rsidR="00F1335F" w:rsidRDefault="00F1335F" w:rsidP="005032FE">
      <w:pPr>
        <w:widowControl w:val="0"/>
        <w:spacing w:before="240" w:after="240"/>
        <w:jc w:val="center"/>
        <w:rPr>
          <w:rFonts w:ascii="Arial" w:hAnsi="Arial" w:cs="Arial"/>
          <w:bCs/>
          <w:sz w:val="20"/>
          <w:szCs w:val="20"/>
        </w:rPr>
      </w:pPr>
    </w:p>
    <w:p w14:paraId="0623C81E" w14:textId="77777777" w:rsidR="00E12025" w:rsidRPr="006F7F2C" w:rsidRDefault="00E12025" w:rsidP="005032FE">
      <w:pPr>
        <w:widowControl w:val="0"/>
        <w:spacing w:before="240" w:after="240"/>
        <w:jc w:val="center"/>
        <w:rPr>
          <w:rFonts w:ascii="Arial" w:hAnsi="Arial" w:cs="Arial"/>
          <w:bCs/>
          <w:sz w:val="20"/>
          <w:szCs w:val="20"/>
        </w:rPr>
      </w:pPr>
      <w:r w:rsidRPr="006F7F2C">
        <w:rPr>
          <w:rFonts w:ascii="Arial" w:hAnsi="Arial" w:cs="Arial"/>
          <w:bCs/>
          <w:sz w:val="20"/>
          <w:szCs w:val="20"/>
        </w:rPr>
        <w:t>k veřejné zakázce, zadávané formou zjednodušeného podlimitního řízení podle § 53 a násl. zákona č. 134/2016 Sb., o zadávání veřejných zakázek, ve znění pozdějších předpisů.</w:t>
      </w:r>
    </w:p>
    <w:p w14:paraId="25C0E7DD" w14:textId="77777777" w:rsidR="00E12025" w:rsidRPr="006F7F2C" w:rsidRDefault="00E12025" w:rsidP="005032FE">
      <w:pPr>
        <w:widowControl w:val="0"/>
        <w:spacing w:before="240" w:after="240"/>
        <w:jc w:val="both"/>
        <w:rPr>
          <w:rFonts w:ascii="Arial" w:hAnsi="Arial" w:cs="Arial"/>
          <w:bCs/>
          <w:sz w:val="20"/>
          <w:szCs w:val="20"/>
        </w:rPr>
      </w:pPr>
    </w:p>
    <w:p w14:paraId="748BCF44" w14:textId="77777777" w:rsidR="00E12025" w:rsidRDefault="00E12025" w:rsidP="005032FE">
      <w:pPr>
        <w:widowControl w:val="0"/>
        <w:spacing w:before="240" w:after="240"/>
        <w:jc w:val="both"/>
        <w:rPr>
          <w:rFonts w:ascii="Arial" w:hAnsi="Arial" w:cs="Arial"/>
          <w:bCs/>
          <w:sz w:val="20"/>
          <w:szCs w:val="20"/>
        </w:rPr>
      </w:pPr>
    </w:p>
    <w:p w14:paraId="281AD4E7" w14:textId="4D7ECC40" w:rsidR="008B5EB2" w:rsidRDefault="008B5EB2" w:rsidP="005032FE">
      <w:pPr>
        <w:widowControl w:val="0"/>
        <w:spacing w:before="240" w:after="240"/>
        <w:jc w:val="both"/>
        <w:rPr>
          <w:rFonts w:ascii="Arial" w:hAnsi="Arial" w:cs="Arial"/>
          <w:bCs/>
          <w:sz w:val="20"/>
          <w:szCs w:val="20"/>
        </w:rPr>
      </w:pPr>
    </w:p>
    <w:p w14:paraId="0C54E40D" w14:textId="517F9F9B" w:rsidR="00E12025" w:rsidRPr="006F7F2C" w:rsidRDefault="00E12025" w:rsidP="005032FE">
      <w:pPr>
        <w:widowControl w:val="0"/>
        <w:spacing w:before="240" w:after="240"/>
        <w:jc w:val="both"/>
        <w:rPr>
          <w:rFonts w:ascii="Arial" w:hAnsi="Arial" w:cs="Arial"/>
          <w:bCs/>
          <w:sz w:val="20"/>
          <w:szCs w:val="20"/>
        </w:rPr>
      </w:pPr>
      <w:r w:rsidRPr="006F7F2C">
        <w:rPr>
          <w:rFonts w:ascii="Arial" w:hAnsi="Arial" w:cs="Arial"/>
          <w:bCs/>
          <w:sz w:val="20"/>
          <w:szCs w:val="20"/>
        </w:rPr>
        <w:t xml:space="preserve">V Jihlavě dne: </w:t>
      </w:r>
      <w:r w:rsidRPr="006F7F2C">
        <w:rPr>
          <w:rFonts w:ascii="Arial" w:hAnsi="Arial" w:cs="Arial"/>
          <w:bCs/>
          <w:sz w:val="20"/>
          <w:szCs w:val="20"/>
          <w:u w:val="single"/>
        </w:rPr>
        <w:t>viz podpis</w:t>
      </w:r>
    </w:p>
    <w:p w14:paraId="2FBD855D" w14:textId="77777777" w:rsidR="00E12025" w:rsidRDefault="00E12025" w:rsidP="005032FE">
      <w:pPr>
        <w:widowControl w:val="0"/>
        <w:spacing w:before="240" w:after="240"/>
        <w:jc w:val="center"/>
        <w:rPr>
          <w:rFonts w:ascii="Arial" w:hAnsi="Arial" w:cs="Arial"/>
          <w:bCs/>
          <w:sz w:val="20"/>
          <w:szCs w:val="20"/>
        </w:rPr>
      </w:pPr>
    </w:p>
    <w:p w14:paraId="14B214EF" w14:textId="77777777" w:rsidR="00F1335F" w:rsidRDefault="00F1335F" w:rsidP="005032FE">
      <w:pPr>
        <w:widowControl w:val="0"/>
        <w:spacing w:before="240" w:after="240"/>
        <w:jc w:val="center"/>
        <w:rPr>
          <w:rFonts w:ascii="Arial" w:hAnsi="Arial" w:cs="Arial"/>
          <w:bCs/>
          <w:sz w:val="20"/>
          <w:szCs w:val="20"/>
        </w:rPr>
      </w:pPr>
    </w:p>
    <w:p w14:paraId="0ED9C7A1" w14:textId="77777777" w:rsidR="00C03A98" w:rsidRPr="006F7F2C" w:rsidRDefault="00C03A98" w:rsidP="005032FE">
      <w:pPr>
        <w:widowControl w:val="0"/>
        <w:spacing w:before="240" w:after="240"/>
        <w:jc w:val="center"/>
        <w:rPr>
          <w:rFonts w:ascii="Arial" w:hAnsi="Arial" w:cs="Arial"/>
          <w:bCs/>
          <w:sz w:val="20"/>
          <w:szCs w:val="20"/>
        </w:rPr>
      </w:pPr>
    </w:p>
    <w:p w14:paraId="53CC24CF" w14:textId="77777777" w:rsidR="00E12025" w:rsidRPr="006F7F2C" w:rsidRDefault="00E12025" w:rsidP="005032FE">
      <w:pPr>
        <w:widowControl w:val="0"/>
        <w:spacing w:before="240" w:after="240"/>
        <w:jc w:val="center"/>
        <w:rPr>
          <w:rFonts w:ascii="Arial" w:hAnsi="Arial" w:cs="Arial"/>
          <w:bCs/>
          <w:sz w:val="20"/>
          <w:szCs w:val="20"/>
        </w:rPr>
      </w:pPr>
    </w:p>
    <w:p w14:paraId="59ACF150" w14:textId="77777777" w:rsidR="00E12025" w:rsidRPr="006F7F2C" w:rsidRDefault="00E12025" w:rsidP="005032FE">
      <w:pPr>
        <w:widowControl w:val="0"/>
        <w:spacing w:before="120"/>
        <w:ind w:left="4956"/>
        <w:jc w:val="center"/>
        <w:rPr>
          <w:rFonts w:ascii="Arial" w:hAnsi="Arial" w:cs="Arial"/>
          <w:bCs/>
          <w:sz w:val="20"/>
          <w:szCs w:val="20"/>
        </w:rPr>
      </w:pPr>
      <w:r w:rsidRPr="006F7F2C">
        <w:rPr>
          <w:rFonts w:ascii="Arial" w:hAnsi="Arial" w:cs="Arial"/>
          <w:bCs/>
          <w:sz w:val="20"/>
          <w:szCs w:val="20"/>
        </w:rPr>
        <w:t>Ing. Radovan Necid</w:t>
      </w:r>
    </w:p>
    <w:p w14:paraId="5AB27B47" w14:textId="77777777" w:rsidR="00E12025" w:rsidRDefault="00C03A98" w:rsidP="005032FE">
      <w:pPr>
        <w:widowControl w:val="0"/>
        <w:spacing w:after="120"/>
        <w:ind w:left="4956"/>
        <w:jc w:val="center"/>
        <w:rPr>
          <w:rFonts w:ascii="Arial" w:hAnsi="Arial" w:cs="Arial"/>
          <w:bCs/>
          <w:sz w:val="20"/>
          <w:szCs w:val="20"/>
        </w:rPr>
      </w:pPr>
      <w:r>
        <w:rPr>
          <w:rFonts w:ascii="Arial" w:hAnsi="Arial" w:cs="Arial"/>
          <w:bCs/>
          <w:sz w:val="20"/>
          <w:szCs w:val="20"/>
        </w:rPr>
        <w:t>ř</w:t>
      </w:r>
      <w:r w:rsidR="00E12025" w:rsidRPr="006F7F2C">
        <w:rPr>
          <w:rFonts w:ascii="Arial" w:hAnsi="Arial" w:cs="Arial"/>
          <w:bCs/>
          <w:sz w:val="20"/>
          <w:szCs w:val="20"/>
        </w:rPr>
        <w:t>editel</w:t>
      </w:r>
      <w:r>
        <w:rPr>
          <w:rFonts w:ascii="Arial" w:hAnsi="Arial" w:cs="Arial"/>
          <w:bCs/>
          <w:sz w:val="20"/>
          <w:szCs w:val="20"/>
        </w:rPr>
        <w:t xml:space="preserve"> organizace</w:t>
      </w:r>
    </w:p>
    <w:p w14:paraId="0C303E3E" w14:textId="77777777" w:rsidR="00C03A98" w:rsidRPr="00430F69" w:rsidRDefault="00C03A98" w:rsidP="005032FE">
      <w:pPr>
        <w:widowControl w:val="0"/>
        <w:ind w:left="4956"/>
        <w:jc w:val="center"/>
        <w:rPr>
          <w:rFonts w:ascii="Arial" w:hAnsi="Arial" w:cs="Arial"/>
          <w:bCs/>
          <w:sz w:val="16"/>
          <w:szCs w:val="16"/>
        </w:rPr>
      </w:pPr>
      <w:r w:rsidRPr="00430F69">
        <w:rPr>
          <w:rFonts w:ascii="Arial" w:hAnsi="Arial" w:cs="Arial"/>
          <w:bCs/>
          <w:sz w:val="16"/>
          <w:szCs w:val="16"/>
        </w:rPr>
        <w:t>Krajská správa a údržba silnic Vysočiny,</w:t>
      </w:r>
    </w:p>
    <w:p w14:paraId="31D09622" w14:textId="77777777" w:rsidR="00C03A98" w:rsidRPr="00430F69" w:rsidRDefault="00C03A98" w:rsidP="005032FE">
      <w:pPr>
        <w:widowControl w:val="0"/>
        <w:ind w:left="4956"/>
        <w:jc w:val="center"/>
        <w:rPr>
          <w:rFonts w:ascii="Arial" w:hAnsi="Arial" w:cs="Arial"/>
          <w:bCs/>
          <w:sz w:val="16"/>
          <w:szCs w:val="16"/>
        </w:rPr>
      </w:pPr>
      <w:r w:rsidRPr="00430F69">
        <w:rPr>
          <w:rFonts w:ascii="Arial" w:hAnsi="Arial" w:cs="Arial"/>
          <w:bCs/>
          <w:sz w:val="16"/>
          <w:szCs w:val="16"/>
        </w:rPr>
        <w:t>příspěvková organizace</w:t>
      </w:r>
    </w:p>
    <w:p w14:paraId="2A1C6660" w14:textId="77777777" w:rsidR="00E12025" w:rsidRDefault="00E12025" w:rsidP="005032FE">
      <w:pPr>
        <w:widowControl w:val="0"/>
        <w:spacing w:before="240" w:after="240"/>
        <w:rPr>
          <w:rFonts w:ascii="Calibri" w:hAnsi="Calibri" w:cs="Calibri"/>
          <w:bCs/>
        </w:rPr>
      </w:pPr>
    </w:p>
    <w:p w14:paraId="61B430D0" w14:textId="77777777" w:rsidR="006A508B" w:rsidRDefault="006A508B" w:rsidP="005032FE">
      <w:pPr>
        <w:pStyle w:val="Nadpisobsahu"/>
        <w:keepNext w:val="0"/>
        <w:keepLines w:val="0"/>
        <w:widowControl w:val="0"/>
        <w:spacing w:after="240"/>
        <w:rPr>
          <w:rFonts w:ascii="Arial" w:hAnsi="Arial" w:cs="Arial"/>
          <w:b w:val="0"/>
          <w:color w:val="auto"/>
          <w:sz w:val="20"/>
          <w:szCs w:val="20"/>
        </w:rPr>
      </w:pPr>
    </w:p>
    <w:p w14:paraId="2083A0AC" w14:textId="5D2EA671" w:rsidR="00E12025" w:rsidRPr="00573C6F" w:rsidRDefault="00E12025" w:rsidP="005032FE">
      <w:pPr>
        <w:pStyle w:val="Nadpisobsahu"/>
        <w:keepNext w:val="0"/>
        <w:keepLines w:val="0"/>
        <w:widowControl w:val="0"/>
        <w:spacing w:after="240"/>
        <w:rPr>
          <w:rFonts w:ascii="Arial" w:hAnsi="Arial" w:cs="Arial"/>
          <w:b w:val="0"/>
          <w:color w:val="auto"/>
          <w:sz w:val="20"/>
          <w:szCs w:val="20"/>
        </w:rPr>
      </w:pPr>
      <w:r w:rsidRPr="00573C6F">
        <w:rPr>
          <w:rFonts w:ascii="Arial" w:hAnsi="Arial" w:cs="Arial"/>
          <w:b w:val="0"/>
          <w:color w:val="auto"/>
          <w:sz w:val="20"/>
          <w:szCs w:val="20"/>
        </w:rPr>
        <w:t>Obsah:</w:t>
      </w:r>
    </w:p>
    <w:p w14:paraId="74B7A9FE" w14:textId="40C5D043" w:rsidR="00E12025" w:rsidRPr="00573C6F" w:rsidRDefault="00E12025" w:rsidP="005032FE">
      <w:pPr>
        <w:pStyle w:val="Obsah1"/>
        <w:widowControl w:val="0"/>
        <w:tabs>
          <w:tab w:val="right" w:leader="dot" w:pos="9062"/>
        </w:tabs>
        <w:spacing w:before="240" w:after="240"/>
        <w:rPr>
          <w:rFonts w:ascii="Arial" w:eastAsia="Times New Roman" w:hAnsi="Arial" w:cs="Arial"/>
          <w:noProof/>
          <w:sz w:val="20"/>
          <w:szCs w:val="20"/>
        </w:rPr>
      </w:pPr>
      <w:r w:rsidRPr="00573C6F">
        <w:rPr>
          <w:rFonts w:ascii="Arial" w:hAnsi="Arial" w:cs="Arial"/>
          <w:sz w:val="20"/>
          <w:szCs w:val="20"/>
        </w:rPr>
        <w:fldChar w:fldCharType="begin"/>
      </w:r>
      <w:r w:rsidRPr="00573C6F">
        <w:rPr>
          <w:rFonts w:ascii="Arial" w:hAnsi="Arial" w:cs="Arial"/>
          <w:sz w:val="20"/>
          <w:szCs w:val="20"/>
        </w:rPr>
        <w:instrText xml:space="preserve"> TOC \o "1-3" \h \z \u </w:instrText>
      </w:r>
      <w:r w:rsidRPr="00573C6F">
        <w:rPr>
          <w:rFonts w:ascii="Arial" w:hAnsi="Arial" w:cs="Arial"/>
          <w:sz w:val="20"/>
          <w:szCs w:val="20"/>
        </w:rPr>
        <w:fldChar w:fldCharType="separate"/>
      </w:r>
      <w:hyperlink w:anchor="_Toc31269468" w:history="1">
        <w:r w:rsidRPr="00573C6F">
          <w:rPr>
            <w:rStyle w:val="Hypertextovodkaz"/>
            <w:rFonts w:ascii="Arial" w:hAnsi="Arial" w:cs="Arial"/>
            <w:noProof/>
            <w:sz w:val="20"/>
            <w:szCs w:val="20"/>
          </w:rPr>
          <w:t>Úvod, identifikační údaje zadavatele</w:t>
        </w:r>
        <w:r w:rsidRPr="00573C6F">
          <w:rPr>
            <w:rFonts w:ascii="Arial" w:hAnsi="Arial" w:cs="Arial"/>
            <w:noProof/>
            <w:webHidden/>
            <w:sz w:val="20"/>
            <w:szCs w:val="20"/>
          </w:rPr>
          <w:tab/>
        </w:r>
        <w:r w:rsidRPr="00573C6F">
          <w:rPr>
            <w:rFonts w:ascii="Arial" w:hAnsi="Arial" w:cs="Arial"/>
            <w:noProof/>
            <w:webHidden/>
            <w:sz w:val="20"/>
            <w:szCs w:val="20"/>
          </w:rPr>
          <w:fldChar w:fldCharType="begin"/>
        </w:r>
        <w:r w:rsidRPr="00573C6F">
          <w:rPr>
            <w:rFonts w:ascii="Arial" w:hAnsi="Arial" w:cs="Arial"/>
            <w:noProof/>
            <w:webHidden/>
            <w:sz w:val="20"/>
            <w:szCs w:val="20"/>
          </w:rPr>
          <w:instrText xml:space="preserve"> PAGEREF _Toc31269468 \h </w:instrText>
        </w:r>
        <w:r w:rsidRPr="00573C6F">
          <w:rPr>
            <w:rFonts w:ascii="Arial" w:hAnsi="Arial" w:cs="Arial"/>
            <w:noProof/>
            <w:webHidden/>
            <w:sz w:val="20"/>
            <w:szCs w:val="20"/>
          </w:rPr>
        </w:r>
        <w:r w:rsidRPr="00573C6F">
          <w:rPr>
            <w:rFonts w:ascii="Arial" w:hAnsi="Arial" w:cs="Arial"/>
            <w:noProof/>
            <w:webHidden/>
            <w:sz w:val="20"/>
            <w:szCs w:val="20"/>
          </w:rPr>
          <w:fldChar w:fldCharType="separate"/>
        </w:r>
        <w:r w:rsidR="00FB074D">
          <w:rPr>
            <w:rFonts w:ascii="Arial" w:hAnsi="Arial" w:cs="Arial"/>
            <w:noProof/>
            <w:webHidden/>
            <w:sz w:val="20"/>
            <w:szCs w:val="20"/>
          </w:rPr>
          <w:t>3</w:t>
        </w:r>
        <w:r w:rsidRPr="00573C6F">
          <w:rPr>
            <w:rFonts w:ascii="Arial" w:hAnsi="Arial" w:cs="Arial"/>
            <w:noProof/>
            <w:webHidden/>
            <w:sz w:val="20"/>
            <w:szCs w:val="20"/>
          </w:rPr>
          <w:fldChar w:fldCharType="end"/>
        </w:r>
      </w:hyperlink>
    </w:p>
    <w:p w14:paraId="4501685D" w14:textId="4FE4EB95"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69" w:history="1">
        <w:r w:rsidR="00E12025" w:rsidRPr="00573C6F">
          <w:rPr>
            <w:rStyle w:val="Hypertextovodkaz"/>
            <w:rFonts w:ascii="Arial" w:hAnsi="Arial" w:cs="Arial"/>
            <w:noProof/>
            <w:sz w:val="20"/>
            <w:szCs w:val="20"/>
          </w:rPr>
          <w:t>1. Předmět zadávacího řízení</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_Toc31269469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4</w:t>
        </w:r>
        <w:r w:rsidR="00E12025" w:rsidRPr="00573C6F">
          <w:rPr>
            <w:rFonts w:ascii="Arial" w:hAnsi="Arial" w:cs="Arial"/>
            <w:noProof/>
            <w:webHidden/>
            <w:sz w:val="20"/>
            <w:szCs w:val="20"/>
          </w:rPr>
          <w:fldChar w:fldCharType="end"/>
        </w:r>
      </w:hyperlink>
    </w:p>
    <w:p w14:paraId="620D919F" w14:textId="444410D7"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0" w:history="1">
        <w:r w:rsidR="00E12025" w:rsidRPr="00573C6F">
          <w:rPr>
            <w:rStyle w:val="Hypertextovodkaz"/>
            <w:rFonts w:ascii="Arial" w:hAnsi="Arial" w:cs="Arial"/>
            <w:noProof/>
            <w:sz w:val="20"/>
            <w:szCs w:val="20"/>
          </w:rPr>
          <w:t>2. Technické podmínky a požadavky zadavatele</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_Toc31269470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4</w:t>
        </w:r>
        <w:r w:rsidR="00E12025" w:rsidRPr="00573C6F">
          <w:rPr>
            <w:rFonts w:ascii="Arial" w:hAnsi="Arial" w:cs="Arial"/>
            <w:noProof/>
            <w:webHidden/>
            <w:sz w:val="20"/>
            <w:szCs w:val="20"/>
          </w:rPr>
          <w:fldChar w:fldCharType="end"/>
        </w:r>
      </w:hyperlink>
    </w:p>
    <w:p w14:paraId="3D9878CC" w14:textId="725A0979"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1" w:history="1">
        <w:r w:rsidR="00E12025" w:rsidRPr="00573C6F">
          <w:rPr>
            <w:rStyle w:val="Hypertextovodkaz"/>
            <w:rFonts w:ascii="Arial" w:hAnsi="Arial" w:cs="Arial"/>
            <w:noProof/>
            <w:sz w:val="20"/>
            <w:szCs w:val="20"/>
          </w:rPr>
          <w:t>3. Vymezení klasifikace veřejné zakázky</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_Toc31269471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5</w:t>
        </w:r>
        <w:r w:rsidR="00E12025" w:rsidRPr="00573C6F">
          <w:rPr>
            <w:rFonts w:ascii="Arial" w:hAnsi="Arial" w:cs="Arial"/>
            <w:noProof/>
            <w:webHidden/>
            <w:sz w:val="20"/>
            <w:szCs w:val="20"/>
          </w:rPr>
          <w:fldChar w:fldCharType="end"/>
        </w:r>
      </w:hyperlink>
    </w:p>
    <w:p w14:paraId="1D5F0380" w14:textId="0CC75885"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2" w:history="1">
        <w:r w:rsidR="00E12025" w:rsidRPr="00573C6F">
          <w:rPr>
            <w:rStyle w:val="Hypertextovodkaz"/>
            <w:rFonts w:ascii="Arial" w:hAnsi="Arial" w:cs="Arial"/>
            <w:noProof/>
            <w:sz w:val="20"/>
            <w:szCs w:val="20"/>
          </w:rPr>
          <w:t>4. Předpokládaná hodnota veřejné zakázky a způsob financování</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_Toc31269472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5</w:t>
        </w:r>
        <w:r w:rsidR="00E12025" w:rsidRPr="00573C6F">
          <w:rPr>
            <w:rFonts w:ascii="Arial" w:hAnsi="Arial" w:cs="Arial"/>
            <w:noProof/>
            <w:webHidden/>
            <w:sz w:val="20"/>
            <w:szCs w:val="20"/>
          </w:rPr>
          <w:fldChar w:fldCharType="end"/>
        </w:r>
      </w:hyperlink>
    </w:p>
    <w:p w14:paraId="611613B9" w14:textId="296814EC"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3" w:history="1">
        <w:r w:rsidR="00E12025" w:rsidRPr="00573C6F">
          <w:rPr>
            <w:rStyle w:val="Hypertextovodkaz"/>
            <w:rFonts w:ascii="Arial" w:hAnsi="Arial" w:cs="Arial"/>
            <w:noProof/>
            <w:sz w:val="20"/>
            <w:szCs w:val="20"/>
          </w:rPr>
          <w:t>5. Vyhrazené změny závazku</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_Toc31269473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5</w:t>
        </w:r>
        <w:r w:rsidR="00E12025" w:rsidRPr="00573C6F">
          <w:rPr>
            <w:rFonts w:ascii="Arial" w:hAnsi="Arial" w:cs="Arial"/>
            <w:noProof/>
            <w:webHidden/>
            <w:sz w:val="20"/>
            <w:szCs w:val="20"/>
          </w:rPr>
          <w:fldChar w:fldCharType="end"/>
        </w:r>
      </w:hyperlink>
    </w:p>
    <w:p w14:paraId="26FF9253" w14:textId="68CE0DC3"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4" w:history="1">
        <w:r w:rsidR="00E12025" w:rsidRPr="00573C6F">
          <w:rPr>
            <w:rStyle w:val="Hypertextovodkaz"/>
            <w:rFonts w:ascii="Arial" w:hAnsi="Arial" w:cs="Arial"/>
            <w:noProof/>
            <w:sz w:val="20"/>
            <w:szCs w:val="20"/>
          </w:rPr>
          <w:t>6. Požadavky na varianty</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_Toc31269474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5</w:t>
        </w:r>
        <w:r w:rsidR="00E12025" w:rsidRPr="00573C6F">
          <w:rPr>
            <w:rFonts w:ascii="Arial" w:hAnsi="Arial" w:cs="Arial"/>
            <w:noProof/>
            <w:webHidden/>
            <w:sz w:val="20"/>
            <w:szCs w:val="20"/>
          </w:rPr>
          <w:fldChar w:fldCharType="end"/>
        </w:r>
      </w:hyperlink>
    </w:p>
    <w:p w14:paraId="359D4621" w14:textId="5898B48C"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5" w:history="1">
        <w:r w:rsidR="00E12025" w:rsidRPr="00573C6F">
          <w:rPr>
            <w:rStyle w:val="Hypertextovodkaz"/>
            <w:rFonts w:ascii="Arial" w:hAnsi="Arial" w:cs="Arial"/>
            <w:noProof/>
            <w:sz w:val="20"/>
            <w:szCs w:val="20"/>
          </w:rPr>
          <w:t>7. Jistota</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_Toc31269475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6</w:t>
        </w:r>
        <w:r w:rsidR="00E12025" w:rsidRPr="00573C6F">
          <w:rPr>
            <w:rFonts w:ascii="Arial" w:hAnsi="Arial" w:cs="Arial"/>
            <w:noProof/>
            <w:webHidden/>
            <w:sz w:val="20"/>
            <w:szCs w:val="20"/>
          </w:rPr>
          <w:fldChar w:fldCharType="end"/>
        </w:r>
      </w:hyperlink>
    </w:p>
    <w:p w14:paraId="6D9840DE" w14:textId="188FD037"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6" w:history="1">
        <w:r w:rsidR="00E12025" w:rsidRPr="00573C6F">
          <w:rPr>
            <w:rStyle w:val="Hypertextovodkaz"/>
            <w:rFonts w:ascii="Arial" w:hAnsi="Arial" w:cs="Arial"/>
            <w:noProof/>
            <w:sz w:val="20"/>
            <w:szCs w:val="20"/>
          </w:rPr>
          <w:t>8. Požadavky na způsob zpracování nabídkové ceny</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_Toc31269476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6</w:t>
        </w:r>
        <w:r w:rsidR="00E12025" w:rsidRPr="00573C6F">
          <w:rPr>
            <w:rFonts w:ascii="Arial" w:hAnsi="Arial" w:cs="Arial"/>
            <w:noProof/>
            <w:webHidden/>
            <w:sz w:val="20"/>
            <w:szCs w:val="20"/>
          </w:rPr>
          <w:fldChar w:fldCharType="end"/>
        </w:r>
      </w:hyperlink>
    </w:p>
    <w:p w14:paraId="04FD7F89" w14:textId="3333B497"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7" w:history="1">
        <w:r w:rsidR="00E12025" w:rsidRPr="00573C6F">
          <w:rPr>
            <w:rStyle w:val="Hypertextovodkaz"/>
            <w:rFonts w:ascii="Arial" w:hAnsi="Arial" w:cs="Arial"/>
            <w:noProof/>
            <w:sz w:val="20"/>
            <w:szCs w:val="20"/>
          </w:rPr>
          <w:t>9. Obchodní a platební podmínky</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_Toc31269477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8</w:t>
        </w:r>
        <w:r w:rsidR="00E12025" w:rsidRPr="00573C6F">
          <w:rPr>
            <w:rFonts w:ascii="Arial" w:hAnsi="Arial" w:cs="Arial"/>
            <w:noProof/>
            <w:webHidden/>
            <w:sz w:val="20"/>
            <w:szCs w:val="20"/>
          </w:rPr>
          <w:fldChar w:fldCharType="end"/>
        </w:r>
      </w:hyperlink>
    </w:p>
    <w:p w14:paraId="0C125A0E" w14:textId="65B76EF0"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8" w:history="1">
        <w:r w:rsidR="00E12025" w:rsidRPr="00573C6F">
          <w:rPr>
            <w:rStyle w:val="Hypertextovodkaz"/>
            <w:rFonts w:ascii="Arial" w:hAnsi="Arial" w:cs="Arial"/>
            <w:noProof/>
            <w:sz w:val="20"/>
            <w:szCs w:val="20"/>
          </w:rPr>
          <w:t>10. Podmínky kvalifikace</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_Toc31269478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9</w:t>
        </w:r>
        <w:r w:rsidR="00E12025" w:rsidRPr="00573C6F">
          <w:rPr>
            <w:rFonts w:ascii="Arial" w:hAnsi="Arial" w:cs="Arial"/>
            <w:noProof/>
            <w:webHidden/>
            <w:sz w:val="20"/>
            <w:szCs w:val="20"/>
          </w:rPr>
          <w:fldChar w:fldCharType="end"/>
        </w:r>
      </w:hyperlink>
    </w:p>
    <w:p w14:paraId="37156FCD" w14:textId="1A9FF474"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79" w:history="1">
        <w:r w:rsidR="00E12025" w:rsidRPr="00573C6F">
          <w:rPr>
            <w:rStyle w:val="Hypertextovodkaz"/>
            <w:rFonts w:ascii="Arial" w:hAnsi="Arial" w:cs="Arial"/>
            <w:noProof/>
            <w:sz w:val="20"/>
            <w:szCs w:val="20"/>
          </w:rPr>
          <w:t>11. Způsob hodnocení nabídek</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_Toc31269479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9</w:t>
        </w:r>
        <w:r w:rsidR="00E12025" w:rsidRPr="00573C6F">
          <w:rPr>
            <w:rFonts w:ascii="Arial" w:hAnsi="Arial" w:cs="Arial"/>
            <w:noProof/>
            <w:webHidden/>
            <w:sz w:val="20"/>
            <w:szCs w:val="20"/>
          </w:rPr>
          <w:fldChar w:fldCharType="end"/>
        </w:r>
      </w:hyperlink>
    </w:p>
    <w:p w14:paraId="4C6EE576" w14:textId="77D66976"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0" w:history="1">
        <w:r w:rsidR="00E12025" w:rsidRPr="00573C6F">
          <w:rPr>
            <w:rStyle w:val="Hypertextovodkaz"/>
            <w:rFonts w:ascii="Arial" w:hAnsi="Arial" w:cs="Arial"/>
            <w:noProof/>
            <w:sz w:val="20"/>
            <w:szCs w:val="20"/>
          </w:rPr>
          <w:t xml:space="preserve">12. Podmínky a požadavky pro zpracování nabídky, obsah nabídek a jiné požadavky zadavatele na plnění předmětu </w:t>
        </w:r>
        <w:r w:rsidR="004548E0" w:rsidRPr="00573C6F">
          <w:rPr>
            <w:rStyle w:val="Hypertextovodkaz"/>
            <w:rFonts w:ascii="Arial" w:hAnsi="Arial" w:cs="Arial"/>
            <w:noProof/>
            <w:sz w:val="20"/>
            <w:szCs w:val="20"/>
          </w:rPr>
          <w:t xml:space="preserve">veřejné </w:t>
        </w:r>
        <w:r w:rsidR="00E12025" w:rsidRPr="00573C6F">
          <w:rPr>
            <w:rStyle w:val="Hypertextovodkaz"/>
            <w:rFonts w:ascii="Arial" w:hAnsi="Arial" w:cs="Arial"/>
            <w:noProof/>
            <w:sz w:val="20"/>
            <w:szCs w:val="20"/>
          </w:rPr>
          <w:t>zakázky</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_Toc31269480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9</w:t>
        </w:r>
        <w:r w:rsidR="00E12025" w:rsidRPr="00573C6F">
          <w:rPr>
            <w:rFonts w:ascii="Arial" w:hAnsi="Arial" w:cs="Arial"/>
            <w:noProof/>
            <w:webHidden/>
            <w:sz w:val="20"/>
            <w:szCs w:val="20"/>
          </w:rPr>
          <w:fldChar w:fldCharType="end"/>
        </w:r>
      </w:hyperlink>
    </w:p>
    <w:p w14:paraId="5565BF7A" w14:textId="3E14FC63"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1" w:history="1">
        <w:r w:rsidR="00E12025" w:rsidRPr="00573C6F">
          <w:rPr>
            <w:rStyle w:val="Hypertextovodkaz"/>
            <w:rFonts w:ascii="Arial" w:hAnsi="Arial" w:cs="Arial"/>
            <w:noProof/>
            <w:sz w:val="20"/>
            <w:szCs w:val="20"/>
          </w:rPr>
          <w:t>13. Vysvětlení zadávací dokumentace</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_Toc31269481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11</w:t>
        </w:r>
        <w:r w:rsidR="00E12025" w:rsidRPr="00573C6F">
          <w:rPr>
            <w:rFonts w:ascii="Arial" w:hAnsi="Arial" w:cs="Arial"/>
            <w:noProof/>
            <w:webHidden/>
            <w:sz w:val="20"/>
            <w:szCs w:val="20"/>
          </w:rPr>
          <w:fldChar w:fldCharType="end"/>
        </w:r>
      </w:hyperlink>
    </w:p>
    <w:p w14:paraId="3B6F7C78" w14:textId="52638C5E"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2" w:history="1">
        <w:r w:rsidR="00E12025" w:rsidRPr="00573C6F">
          <w:rPr>
            <w:rStyle w:val="Hypertextovodkaz"/>
            <w:rFonts w:ascii="Arial" w:hAnsi="Arial" w:cs="Arial"/>
            <w:noProof/>
            <w:sz w:val="20"/>
            <w:szCs w:val="20"/>
          </w:rPr>
          <w:t>14. Prohlídka místa plnění</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_Toc31269482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11</w:t>
        </w:r>
        <w:r w:rsidR="00E12025" w:rsidRPr="00573C6F">
          <w:rPr>
            <w:rFonts w:ascii="Arial" w:hAnsi="Arial" w:cs="Arial"/>
            <w:noProof/>
            <w:webHidden/>
            <w:sz w:val="20"/>
            <w:szCs w:val="20"/>
          </w:rPr>
          <w:fldChar w:fldCharType="end"/>
        </w:r>
      </w:hyperlink>
    </w:p>
    <w:p w14:paraId="3F06D692" w14:textId="167EB4A3"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3" w:history="1">
        <w:r w:rsidR="00E12025" w:rsidRPr="00573C6F">
          <w:rPr>
            <w:rStyle w:val="Hypertextovodkaz"/>
            <w:rFonts w:ascii="Arial" w:hAnsi="Arial" w:cs="Arial"/>
            <w:noProof/>
            <w:sz w:val="20"/>
            <w:szCs w:val="20"/>
          </w:rPr>
          <w:t>15. Zadávací lhůta</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_Toc31269483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11</w:t>
        </w:r>
        <w:r w:rsidR="00E12025" w:rsidRPr="00573C6F">
          <w:rPr>
            <w:rFonts w:ascii="Arial" w:hAnsi="Arial" w:cs="Arial"/>
            <w:noProof/>
            <w:webHidden/>
            <w:sz w:val="20"/>
            <w:szCs w:val="20"/>
          </w:rPr>
          <w:fldChar w:fldCharType="end"/>
        </w:r>
      </w:hyperlink>
    </w:p>
    <w:p w14:paraId="046263C1" w14:textId="7B0848DE"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4" w:history="1">
        <w:r w:rsidR="00E12025" w:rsidRPr="00573C6F">
          <w:rPr>
            <w:rStyle w:val="Hypertextovodkaz"/>
            <w:rFonts w:ascii="Arial" w:hAnsi="Arial" w:cs="Arial"/>
            <w:noProof/>
            <w:sz w:val="20"/>
            <w:szCs w:val="20"/>
          </w:rPr>
          <w:t>16. Forma podání nabídky</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_Toc31269484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11</w:t>
        </w:r>
        <w:r w:rsidR="00E12025" w:rsidRPr="00573C6F">
          <w:rPr>
            <w:rFonts w:ascii="Arial" w:hAnsi="Arial" w:cs="Arial"/>
            <w:noProof/>
            <w:webHidden/>
            <w:sz w:val="20"/>
            <w:szCs w:val="20"/>
          </w:rPr>
          <w:fldChar w:fldCharType="end"/>
        </w:r>
      </w:hyperlink>
    </w:p>
    <w:p w14:paraId="4D9985E1" w14:textId="4458A000"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5" w:history="1">
        <w:r w:rsidR="00E12025" w:rsidRPr="00573C6F">
          <w:rPr>
            <w:rStyle w:val="Hypertextovodkaz"/>
            <w:rFonts w:ascii="Arial" w:hAnsi="Arial" w:cs="Arial"/>
            <w:noProof/>
            <w:sz w:val="20"/>
            <w:szCs w:val="20"/>
          </w:rPr>
          <w:t>17. Lhůta, způsob a místo podání nabídky</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_Toc31269485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12</w:t>
        </w:r>
        <w:r w:rsidR="00E12025" w:rsidRPr="00573C6F">
          <w:rPr>
            <w:rFonts w:ascii="Arial" w:hAnsi="Arial" w:cs="Arial"/>
            <w:noProof/>
            <w:webHidden/>
            <w:sz w:val="20"/>
            <w:szCs w:val="20"/>
          </w:rPr>
          <w:fldChar w:fldCharType="end"/>
        </w:r>
      </w:hyperlink>
    </w:p>
    <w:p w14:paraId="15B1ED5F" w14:textId="4C877883"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6" w:history="1">
        <w:r w:rsidR="00E12025" w:rsidRPr="00573C6F">
          <w:rPr>
            <w:rStyle w:val="Hypertextovodkaz"/>
            <w:rFonts w:ascii="Arial" w:hAnsi="Arial" w:cs="Arial"/>
            <w:noProof/>
            <w:sz w:val="20"/>
            <w:szCs w:val="20"/>
          </w:rPr>
          <w:t>18. Otevírání nabídek</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_Toc31269486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13</w:t>
        </w:r>
        <w:r w:rsidR="00E12025" w:rsidRPr="00573C6F">
          <w:rPr>
            <w:rFonts w:ascii="Arial" w:hAnsi="Arial" w:cs="Arial"/>
            <w:noProof/>
            <w:webHidden/>
            <w:sz w:val="20"/>
            <w:szCs w:val="20"/>
          </w:rPr>
          <w:fldChar w:fldCharType="end"/>
        </w:r>
      </w:hyperlink>
    </w:p>
    <w:p w14:paraId="65EC06D0" w14:textId="6C3ABC72"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7" w:history="1">
        <w:r w:rsidR="00E12025" w:rsidRPr="00573C6F">
          <w:rPr>
            <w:rStyle w:val="Hypertextovodkaz"/>
            <w:rFonts w:ascii="Arial" w:hAnsi="Arial" w:cs="Arial"/>
            <w:noProof/>
            <w:sz w:val="20"/>
            <w:szCs w:val="20"/>
          </w:rPr>
          <w:t>19. Mimořádně nízká nabídková cena</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_Toc31269487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13</w:t>
        </w:r>
        <w:r w:rsidR="00E12025" w:rsidRPr="00573C6F">
          <w:rPr>
            <w:rFonts w:ascii="Arial" w:hAnsi="Arial" w:cs="Arial"/>
            <w:noProof/>
            <w:webHidden/>
            <w:sz w:val="20"/>
            <w:szCs w:val="20"/>
          </w:rPr>
          <w:fldChar w:fldCharType="end"/>
        </w:r>
      </w:hyperlink>
    </w:p>
    <w:p w14:paraId="2ACE4756" w14:textId="068722AB"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8" w:history="1">
        <w:r w:rsidR="00E12025" w:rsidRPr="00573C6F">
          <w:rPr>
            <w:rStyle w:val="Hypertextovodkaz"/>
            <w:rFonts w:ascii="Arial" w:hAnsi="Arial" w:cs="Arial"/>
            <w:noProof/>
            <w:sz w:val="20"/>
            <w:szCs w:val="20"/>
          </w:rPr>
          <w:t>20. Zvláštní povinnosti vybraného dodavatele</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_Toc31269488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13</w:t>
        </w:r>
        <w:r w:rsidR="00E12025" w:rsidRPr="00573C6F">
          <w:rPr>
            <w:rFonts w:ascii="Arial" w:hAnsi="Arial" w:cs="Arial"/>
            <w:noProof/>
            <w:webHidden/>
            <w:sz w:val="20"/>
            <w:szCs w:val="20"/>
          </w:rPr>
          <w:fldChar w:fldCharType="end"/>
        </w:r>
      </w:hyperlink>
    </w:p>
    <w:p w14:paraId="469365B0" w14:textId="6D449958"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89" w:history="1">
        <w:r w:rsidR="00E12025" w:rsidRPr="00573C6F">
          <w:rPr>
            <w:rStyle w:val="Hypertextovodkaz"/>
            <w:rFonts w:ascii="Arial" w:hAnsi="Arial" w:cs="Arial"/>
            <w:noProof/>
            <w:sz w:val="20"/>
            <w:szCs w:val="20"/>
          </w:rPr>
          <w:t>21. Údaje o přístupu k zadávací dokumentaci a identifikace osob odlišných od zadavatele podílejících se na zadávací dokumentaci</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_Toc31269489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14</w:t>
        </w:r>
        <w:r w:rsidR="00E12025" w:rsidRPr="00573C6F">
          <w:rPr>
            <w:rFonts w:ascii="Arial" w:hAnsi="Arial" w:cs="Arial"/>
            <w:noProof/>
            <w:webHidden/>
            <w:sz w:val="20"/>
            <w:szCs w:val="20"/>
          </w:rPr>
          <w:fldChar w:fldCharType="end"/>
        </w:r>
      </w:hyperlink>
    </w:p>
    <w:p w14:paraId="1FB0FAAA" w14:textId="6997080C"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90" w:history="1">
        <w:r w:rsidR="00E12025" w:rsidRPr="00573C6F">
          <w:rPr>
            <w:rStyle w:val="Hypertextovodkaz"/>
            <w:rFonts w:ascii="Arial" w:hAnsi="Arial" w:cs="Arial"/>
            <w:noProof/>
            <w:sz w:val="20"/>
            <w:szCs w:val="20"/>
          </w:rPr>
          <w:t>22. Způsob oznámení o vyloučení účastníka zadávacího řízení</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_Toc31269490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14</w:t>
        </w:r>
        <w:r w:rsidR="00E12025" w:rsidRPr="00573C6F">
          <w:rPr>
            <w:rFonts w:ascii="Arial" w:hAnsi="Arial" w:cs="Arial"/>
            <w:noProof/>
            <w:webHidden/>
            <w:sz w:val="20"/>
            <w:szCs w:val="20"/>
          </w:rPr>
          <w:fldChar w:fldCharType="end"/>
        </w:r>
      </w:hyperlink>
    </w:p>
    <w:p w14:paraId="638D0A8C" w14:textId="00875E2A"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91" w:history="1">
        <w:r w:rsidR="00E12025" w:rsidRPr="00573C6F">
          <w:rPr>
            <w:rStyle w:val="Hypertextovodkaz"/>
            <w:rFonts w:ascii="Arial" w:hAnsi="Arial" w:cs="Arial"/>
            <w:noProof/>
            <w:sz w:val="20"/>
            <w:szCs w:val="20"/>
          </w:rPr>
          <w:t>23. Způsob oznámení výběru dodavatele ve zjednodušeném podlimitním řízení</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_Toc31269491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14</w:t>
        </w:r>
        <w:r w:rsidR="00E12025" w:rsidRPr="00573C6F">
          <w:rPr>
            <w:rFonts w:ascii="Arial" w:hAnsi="Arial" w:cs="Arial"/>
            <w:noProof/>
            <w:webHidden/>
            <w:sz w:val="20"/>
            <w:szCs w:val="20"/>
          </w:rPr>
          <w:fldChar w:fldCharType="end"/>
        </w:r>
      </w:hyperlink>
    </w:p>
    <w:p w14:paraId="34DA7EF1" w14:textId="3DFC62C8" w:rsidR="00E12025" w:rsidRPr="00573C6F" w:rsidRDefault="00D07358" w:rsidP="005032FE">
      <w:pPr>
        <w:pStyle w:val="Obsah1"/>
        <w:widowControl w:val="0"/>
        <w:tabs>
          <w:tab w:val="right" w:leader="dot" w:pos="9062"/>
        </w:tabs>
        <w:spacing w:before="240" w:after="240"/>
        <w:rPr>
          <w:rFonts w:ascii="Arial" w:eastAsia="Times New Roman" w:hAnsi="Arial" w:cs="Arial"/>
          <w:noProof/>
          <w:sz w:val="20"/>
          <w:szCs w:val="20"/>
        </w:rPr>
      </w:pPr>
      <w:hyperlink w:anchor="_Toc31269492" w:history="1">
        <w:r w:rsidR="00E12025" w:rsidRPr="00573C6F">
          <w:rPr>
            <w:rStyle w:val="Hypertextovodkaz"/>
            <w:rFonts w:ascii="Arial" w:hAnsi="Arial" w:cs="Arial"/>
            <w:noProof/>
            <w:sz w:val="20"/>
            <w:szCs w:val="20"/>
          </w:rPr>
          <w:t>24. Další části zadávací dokumentace - přílohy</w:t>
        </w:r>
        <w:r w:rsidR="00E12025" w:rsidRPr="00573C6F">
          <w:rPr>
            <w:rFonts w:ascii="Arial" w:hAnsi="Arial" w:cs="Arial"/>
            <w:noProof/>
            <w:webHidden/>
            <w:sz w:val="20"/>
            <w:szCs w:val="20"/>
          </w:rPr>
          <w:tab/>
        </w:r>
        <w:r w:rsidR="00E12025" w:rsidRPr="00573C6F">
          <w:rPr>
            <w:rFonts w:ascii="Arial" w:hAnsi="Arial" w:cs="Arial"/>
            <w:noProof/>
            <w:webHidden/>
            <w:sz w:val="20"/>
            <w:szCs w:val="20"/>
          </w:rPr>
          <w:fldChar w:fldCharType="begin"/>
        </w:r>
        <w:r w:rsidR="00E12025" w:rsidRPr="00573C6F">
          <w:rPr>
            <w:rFonts w:ascii="Arial" w:hAnsi="Arial" w:cs="Arial"/>
            <w:noProof/>
            <w:webHidden/>
            <w:sz w:val="20"/>
            <w:szCs w:val="20"/>
          </w:rPr>
          <w:instrText xml:space="preserve"> PAGEREF _Toc31269492 \h </w:instrText>
        </w:r>
        <w:r w:rsidR="00E12025" w:rsidRPr="00573C6F">
          <w:rPr>
            <w:rFonts w:ascii="Arial" w:hAnsi="Arial" w:cs="Arial"/>
            <w:noProof/>
            <w:webHidden/>
            <w:sz w:val="20"/>
            <w:szCs w:val="20"/>
          </w:rPr>
        </w:r>
        <w:r w:rsidR="00E12025" w:rsidRPr="00573C6F">
          <w:rPr>
            <w:rFonts w:ascii="Arial" w:hAnsi="Arial" w:cs="Arial"/>
            <w:noProof/>
            <w:webHidden/>
            <w:sz w:val="20"/>
            <w:szCs w:val="20"/>
          </w:rPr>
          <w:fldChar w:fldCharType="separate"/>
        </w:r>
        <w:r w:rsidR="00FB074D">
          <w:rPr>
            <w:rFonts w:ascii="Arial" w:hAnsi="Arial" w:cs="Arial"/>
            <w:noProof/>
            <w:webHidden/>
            <w:sz w:val="20"/>
            <w:szCs w:val="20"/>
          </w:rPr>
          <w:t>14</w:t>
        </w:r>
        <w:r w:rsidR="00E12025" w:rsidRPr="00573C6F">
          <w:rPr>
            <w:rFonts w:ascii="Arial" w:hAnsi="Arial" w:cs="Arial"/>
            <w:noProof/>
            <w:webHidden/>
            <w:sz w:val="20"/>
            <w:szCs w:val="20"/>
          </w:rPr>
          <w:fldChar w:fldCharType="end"/>
        </w:r>
      </w:hyperlink>
    </w:p>
    <w:p w14:paraId="3D44B479" w14:textId="77777777" w:rsidR="00E12025" w:rsidRPr="00573C6F" w:rsidRDefault="00E12025" w:rsidP="005032FE">
      <w:pPr>
        <w:widowControl w:val="0"/>
        <w:spacing w:before="240" w:after="240"/>
        <w:rPr>
          <w:rFonts w:ascii="Arial" w:hAnsi="Arial" w:cs="Arial"/>
          <w:bCs/>
          <w:sz w:val="20"/>
          <w:szCs w:val="20"/>
        </w:rPr>
      </w:pPr>
      <w:r w:rsidRPr="00573C6F">
        <w:rPr>
          <w:rFonts w:ascii="Arial" w:hAnsi="Arial" w:cs="Arial"/>
          <w:bCs/>
          <w:sz w:val="20"/>
          <w:szCs w:val="20"/>
        </w:rPr>
        <w:fldChar w:fldCharType="end"/>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2647"/>
        <w:gridCol w:w="6317"/>
      </w:tblGrid>
      <w:tr w:rsidR="00E12025" w:rsidRPr="00573C6F" w14:paraId="77620C6D" w14:textId="77777777" w:rsidTr="00E412A4">
        <w:trPr>
          <w:gridBefore w:val="1"/>
          <w:wBefore w:w="108" w:type="dxa"/>
        </w:trPr>
        <w:tc>
          <w:tcPr>
            <w:tcW w:w="8964" w:type="dxa"/>
            <w:gridSpan w:val="2"/>
            <w:shd w:val="clear" w:color="auto" w:fill="FDE9D9"/>
          </w:tcPr>
          <w:p w14:paraId="7D6DC66C" w14:textId="77777777" w:rsidR="00E12025" w:rsidRPr="00573C6F" w:rsidRDefault="00E12025" w:rsidP="005032FE">
            <w:pPr>
              <w:pStyle w:val="Nadpis1"/>
              <w:keepNext w:val="0"/>
              <w:widowControl w:val="0"/>
              <w:pBdr>
                <w:top w:val="single" w:sz="4" w:space="1" w:color="auto"/>
                <w:left w:val="single" w:sz="4" w:space="4" w:color="auto"/>
                <w:bottom w:val="single" w:sz="4" w:space="1" w:color="auto"/>
                <w:right w:val="single" w:sz="4" w:space="4" w:color="auto"/>
              </w:pBdr>
              <w:spacing w:after="240"/>
              <w:ind w:left="431" w:hanging="431"/>
              <w:jc w:val="center"/>
              <w:rPr>
                <w:rFonts w:ascii="Arial" w:hAnsi="Arial" w:cs="Arial"/>
                <w:b/>
                <w:sz w:val="20"/>
                <w:szCs w:val="20"/>
              </w:rPr>
            </w:pPr>
            <w:r w:rsidRPr="00573C6F">
              <w:rPr>
                <w:rFonts w:ascii="Arial" w:hAnsi="Arial" w:cs="Arial"/>
                <w:sz w:val="20"/>
                <w:szCs w:val="20"/>
              </w:rPr>
              <w:lastRenderedPageBreak/>
              <w:br w:type="page"/>
            </w:r>
            <w:r w:rsidRPr="00573C6F">
              <w:rPr>
                <w:rFonts w:ascii="Arial" w:hAnsi="Arial" w:cs="Arial"/>
                <w:bCs w:val="0"/>
                <w:sz w:val="20"/>
                <w:szCs w:val="20"/>
              </w:rPr>
              <w:br w:type="page"/>
            </w:r>
            <w:bookmarkStart w:id="0" w:name="_Úvod,_identifikační_údaje"/>
            <w:bookmarkEnd w:id="0"/>
            <w:r w:rsidRPr="00573C6F">
              <w:rPr>
                <w:rFonts w:ascii="Arial" w:hAnsi="Arial" w:cs="Arial"/>
                <w:sz w:val="20"/>
                <w:szCs w:val="20"/>
              </w:rPr>
              <w:br w:type="page"/>
            </w:r>
            <w:r w:rsidRPr="00573C6F">
              <w:rPr>
                <w:rFonts w:ascii="Arial" w:hAnsi="Arial" w:cs="Arial"/>
                <w:b/>
                <w:sz w:val="20"/>
                <w:szCs w:val="20"/>
              </w:rPr>
              <w:br w:type="page"/>
            </w:r>
            <w:bookmarkStart w:id="1" w:name="_Toc29465839"/>
            <w:bookmarkStart w:id="2" w:name="_Toc31269468"/>
            <w:r w:rsidRPr="00573C6F">
              <w:rPr>
                <w:rFonts w:ascii="Arial" w:hAnsi="Arial" w:cs="Arial"/>
                <w:b/>
                <w:sz w:val="20"/>
                <w:szCs w:val="20"/>
              </w:rPr>
              <w:t>Úvod, identifikační údaje zadavatele</w:t>
            </w:r>
            <w:bookmarkEnd w:id="1"/>
            <w:bookmarkEnd w:id="2"/>
          </w:p>
        </w:tc>
      </w:tr>
      <w:tr w:rsidR="00E12025" w:rsidRPr="00573C6F" w14:paraId="68BF10A1"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0783A0B8"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Zadavatel:</w:t>
            </w:r>
            <w:r w:rsidRPr="00573C6F">
              <w:rPr>
                <w:rFonts w:ascii="Arial" w:hAnsi="Arial" w:cs="Arial"/>
                <w:sz w:val="20"/>
                <w:szCs w:val="20"/>
              </w:rPr>
              <w:tab/>
            </w:r>
          </w:p>
        </w:tc>
        <w:tc>
          <w:tcPr>
            <w:tcW w:w="6317" w:type="dxa"/>
            <w:tcBorders>
              <w:top w:val="nil"/>
              <w:left w:val="nil"/>
              <w:bottom w:val="nil"/>
              <w:right w:val="nil"/>
            </w:tcBorders>
            <w:shd w:val="clear" w:color="auto" w:fill="auto"/>
          </w:tcPr>
          <w:p w14:paraId="5FB974B4"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Krajská správa a údržba silnic Vysočiny, příspěvková organizace</w:t>
            </w:r>
            <w:r w:rsidRPr="00573C6F">
              <w:rPr>
                <w:rFonts w:ascii="Arial" w:hAnsi="Arial" w:cs="Arial"/>
                <w:sz w:val="20"/>
                <w:szCs w:val="20"/>
              </w:rPr>
              <w:br/>
              <w:t>Kosovská 1122/16, 586 01 Jihlava</w:t>
            </w:r>
          </w:p>
        </w:tc>
      </w:tr>
      <w:tr w:rsidR="00E12025" w:rsidRPr="00573C6F" w14:paraId="7ABD5C7D"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04EDD845"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Zastoupený:</w:t>
            </w:r>
          </w:p>
        </w:tc>
        <w:tc>
          <w:tcPr>
            <w:tcW w:w="6317" w:type="dxa"/>
            <w:tcBorders>
              <w:top w:val="nil"/>
              <w:left w:val="nil"/>
              <w:bottom w:val="nil"/>
              <w:right w:val="nil"/>
            </w:tcBorders>
            <w:shd w:val="clear" w:color="auto" w:fill="auto"/>
          </w:tcPr>
          <w:p w14:paraId="338E7222"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Ing. Radovanem Necidem</w:t>
            </w:r>
            <w:r w:rsidRPr="00573C6F">
              <w:rPr>
                <w:rFonts w:ascii="Arial" w:hAnsi="Arial" w:cs="Arial"/>
                <w:sz w:val="20"/>
                <w:szCs w:val="20"/>
              </w:rPr>
              <w:br/>
              <w:t>ředitel organizace</w:t>
            </w:r>
          </w:p>
        </w:tc>
      </w:tr>
      <w:tr w:rsidR="00E12025" w:rsidRPr="00573C6F" w14:paraId="0180511D"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4D9214F4"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IČO:</w:t>
            </w:r>
          </w:p>
        </w:tc>
        <w:tc>
          <w:tcPr>
            <w:tcW w:w="6317" w:type="dxa"/>
            <w:tcBorders>
              <w:top w:val="nil"/>
              <w:left w:val="nil"/>
              <w:bottom w:val="nil"/>
              <w:right w:val="nil"/>
            </w:tcBorders>
            <w:shd w:val="clear" w:color="auto" w:fill="auto"/>
          </w:tcPr>
          <w:p w14:paraId="783AC40E"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00090450</w:t>
            </w:r>
          </w:p>
        </w:tc>
      </w:tr>
      <w:tr w:rsidR="00E12025" w:rsidRPr="00573C6F" w14:paraId="4ACF67AB"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32B47B1C"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DIČ:</w:t>
            </w:r>
          </w:p>
        </w:tc>
        <w:tc>
          <w:tcPr>
            <w:tcW w:w="6317" w:type="dxa"/>
            <w:tcBorders>
              <w:top w:val="nil"/>
              <w:left w:val="nil"/>
              <w:bottom w:val="nil"/>
              <w:right w:val="nil"/>
            </w:tcBorders>
            <w:shd w:val="clear" w:color="auto" w:fill="auto"/>
          </w:tcPr>
          <w:p w14:paraId="50E3B624"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CZ00090450</w:t>
            </w:r>
          </w:p>
        </w:tc>
      </w:tr>
      <w:tr w:rsidR="00E12025" w:rsidRPr="00573C6F" w14:paraId="35B0991B"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11C8F286"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Kontaktní osoba:</w:t>
            </w:r>
          </w:p>
        </w:tc>
        <w:tc>
          <w:tcPr>
            <w:tcW w:w="6317" w:type="dxa"/>
            <w:tcBorders>
              <w:top w:val="nil"/>
              <w:left w:val="nil"/>
              <w:bottom w:val="nil"/>
              <w:right w:val="nil"/>
            </w:tcBorders>
            <w:shd w:val="clear" w:color="auto" w:fill="auto"/>
          </w:tcPr>
          <w:p w14:paraId="650CCBA1" w14:textId="77777777" w:rsidR="00E12025" w:rsidRPr="00573C6F" w:rsidRDefault="00E12025" w:rsidP="005032FE">
            <w:pPr>
              <w:widowControl w:val="0"/>
              <w:spacing w:before="240"/>
              <w:rPr>
                <w:rFonts w:ascii="Arial" w:hAnsi="Arial" w:cs="Arial"/>
                <w:sz w:val="20"/>
                <w:szCs w:val="20"/>
              </w:rPr>
            </w:pPr>
            <w:r w:rsidRPr="00573C6F">
              <w:rPr>
                <w:rFonts w:ascii="Arial" w:hAnsi="Arial" w:cs="Arial"/>
                <w:sz w:val="20"/>
                <w:szCs w:val="20"/>
              </w:rPr>
              <w:t>Miluše Kostelecká</w:t>
            </w:r>
          </w:p>
          <w:p w14:paraId="36ECCE3C" w14:textId="76B0E672" w:rsidR="00E12025" w:rsidRPr="00573C6F" w:rsidRDefault="009568C9" w:rsidP="009568C9">
            <w:pPr>
              <w:widowControl w:val="0"/>
              <w:spacing w:after="240"/>
              <w:rPr>
                <w:rFonts w:ascii="Arial" w:hAnsi="Arial" w:cs="Arial"/>
                <w:sz w:val="20"/>
                <w:szCs w:val="20"/>
              </w:rPr>
            </w:pPr>
            <w:r w:rsidRPr="00573C6F">
              <w:rPr>
                <w:rFonts w:ascii="Arial" w:hAnsi="Arial" w:cs="Arial"/>
                <w:sz w:val="20"/>
                <w:szCs w:val="20"/>
              </w:rPr>
              <w:t xml:space="preserve">vedoucí oddělení </w:t>
            </w:r>
            <w:r w:rsidR="00E12025" w:rsidRPr="00573C6F">
              <w:rPr>
                <w:rFonts w:ascii="Arial" w:hAnsi="Arial" w:cs="Arial"/>
                <w:sz w:val="20"/>
                <w:szCs w:val="20"/>
              </w:rPr>
              <w:t>veřejných zakázek</w:t>
            </w:r>
          </w:p>
        </w:tc>
      </w:tr>
      <w:tr w:rsidR="00E12025" w:rsidRPr="00573C6F" w14:paraId="23F3203A"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52EE7B52" w14:textId="77777777" w:rsidR="00E12025" w:rsidRPr="00573C6F" w:rsidRDefault="00E12025" w:rsidP="005032FE">
            <w:pPr>
              <w:widowControl w:val="0"/>
              <w:spacing w:before="240" w:after="240"/>
              <w:rPr>
                <w:rFonts w:ascii="Arial" w:hAnsi="Arial" w:cs="Arial"/>
                <w:sz w:val="20"/>
                <w:szCs w:val="20"/>
              </w:rPr>
            </w:pPr>
            <w:r w:rsidRPr="00573C6F">
              <w:rPr>
                <w:rFonts w:ascii="Arial" w:hAnsi="Arial" w:cs="Arial"/>
                <w:sz w:val="20"/>
                <w:szCs w:val="20"/>
              </w:rPr>
              <w:t>Telefon:</w:t>
            </w:r>
          </w:p>
        </w:tc>
        <w:tc>
          <w:tcPr>
            <w:tcW w:w="6317" w:type="dxa"/>
            <w:tcBorders>
              <w:top w:val="nil"/>
              <w:left w:val="nil"/>
              <w:bottom w:val="nil"/>
              <w:right w:val="nil"/>
            </w:tcBorders>
            <w:shd w:val="clear" w:color="auto" w:fill="auto"/>
          </w:tcPr>
          <w:p w14:paraId="21FDE2D1" w14:textId="10675EA4" w:rsidR="00E12025" w:rsidRPr="00573C6F" w:rsidRDefault="009568C9" w:rsidP="005032FE">
            <w:pPr>
              <w:widowControl w:val="0"/>
              <w:spacing w:before="240" w:after="240"/>
              <w:rPr>
                <w:rFonts w:ascii="Arial" w:hAnsi="Arial" w:cs="Arial"/>
                <w:sz w:val="20"/>
                <w:szCs w:val="20"/>
              </w:rPr>
            </w:pPr>
            <w:r w:rsidRPr="00573C6F">
              <w:rPr>
                <w:rFonts w:ascii="Arial" w:hAnsi="Arial" w:cs="Arial"/>
                <w:sz w:val="20"/>
                <w:szCs w:val="20"/>
              </w:rPr>
              <w:t>567 117 163</w:t>
            </w:r>
          </w:p>
        </w:tc>
      </w:tr>
      <w:tr w:rsidR="00C03A98" w:rsidRPr="00573C6F" w14:paraId="54A1C2D7"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412822AB" w14:textId="77777777" w:rsidR="00C03A98" w:rsidRPr="00573C6F" w:rsidRDefault="00C03A98" w:rsidP="005032FE">
            <w:pPr>
              <w:widowControl w:val="0"/>
              <w:spacing w:before="240" w:after="240"/>
              <w:rPr>
                <w:rFonts w:ascii="Arial" w:hAnsi="Arial" w:cs="Arial"/>
                <w:sz w:val="20"/>
                <w:szCs w:val="20"/>
              </w:rPr>
            </w:pPr>
            <w:r w:rsidRPr="00573C6F">
              <w:rPr>
                <w:rFonts w:ascii="Arial" w:hAnsi="Arial" w:cs="Arial"/>
                <w:sz w:val="20"/>
                <w:szCs w:val="20"/>
              </w:rPr>
              <w:t>E-mail:</w:t>
            </w:r>
          </w:p>
        </w:tc>
        <w:tc>
          <w:tcPr>
            <w:tcW w:w="6317" w:type="dxa"/>
            <w:tcBorders>
              <w:top w:val="nil"/>
              <w:left w:val="nil"/>
              <w:bottom w:val="nil"/>
              <w:right w:val="nil"/>
            </w:tcBorders>
            <w:shd w:val="clear" w:color="auto" w:fill="auto"/>
          </w:tcPr>
          <w:p w14:paraId="3BC6CC8B" w14:textId="77777777" w:rsidR="00C03A98" w:rsidRPr="00573C6F" w:rsidRDefault="00C03A98" w:rsidP="005032FE">
            <w:pPr>
              <w:widowControl w:val="0"/>
              <w:spacing w:before="240" w:after="240"/>
              <w:rPr>
                <w:rFonts w:ascii="Arial" w:hAnsi="Arial" w:cs="Arial"/>
                <w:sz w:val="20"/>
                <w:szCs w:val="20"/>
              </w:rPr>
            </w:pPr>
            <w:r w:rsidRPr="00573C6F">
              <w:rPr>
                <w:rFonts w:ascii="Arial" w:hAnsi="Arial" w:cs="Arial"/>
                <w:sz w:val="20"/>
                <w:szCs w:val="20"/>
              </w:rPr>
              <w:t>ksusv@ksusv.cz</w:t>
            </w:r>
          </w:p>
        </w:tc>
      </w:tr>
      <w:tr w:rsidR="00E412A4" w:rsidRPr="00573C6F" w14:paraId="0738691A"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732C27CB" w14:textId="26D3A3B0" w:rsidR="00E412A4" w:rsidRPr="00573C6F" w:rsidRDefault="00E412A4" w:rsidP="00E412A4">
            <w:pPr>
              <w:widowControl w:val="0"/>
              <w:spacing w:before="240" w:after="240"/>
              <w:rPr>
                <w:rFonts w:ascii="Arial" w:hAnsi="Arial" w:cs="Arial"/>
                <w:sz w:val="20"/>
                <w:szCs w:val="20"/>
              </w:rPr>
            </w:pPr>
            <w:r w:rsidRPr="00573C6F">
              <w:rPr>
                <w:rFonts w:ascii="Arial" w:hAnsi="Arial" w:cs="Arial"/>
                <w:sz w:val="20"/>
                <w:szCs w:val="20"/>
              </w:rPr>
              <w:t>Datová schránka:</w:t>
            </w:r>
          </w:p>
        </w:tc>
        <w:tc>
          <w:tcPr>
            <w:tcW w:w="6317" w:type="dxa"/>
            <w:tcBorders>
              <w:top w:val="nil"/>
              <w:left w:val="nil"/>
              <w:bottom w:val="nil"/>
              <w:right w:val="nil"/>
            </w:tcBorders>
            <w:shd w:val="clear" w:color="auto" w:fill="auto"/>
          </w:tcPr>
          <w:p w14:paraId="7FFF7BAC" w14:textId="203B4FBC" w:rsidR="00E412A4" w:rsidRPr="00573C6F" w:rsidRDefault="00E412A4" w:rsidP="00E412A4">
            <w:pPr>
              <w:widowControl w:val="0"/>
              <w:spacing w:before="240" w:after="240"/>
              <w:rPr>
                <w:rFonts w:ascii="Arial" w:hAnsi="Arial" w:cs="Arial"/>
                <w:sz w:val="20"/>
                <w:szCs w:val="20"/>
              </w:rPr>
            </w:pPr>
            <w:r w:rsidRPr="00573C6F">
              <w:rPr>
                <w:rFonts w:ascii="Arial" w:hAnsi="Arial" w:cs="Arial"/>
                <w:color w:val="141414"/>
                <w:sz w:val="20"/>
                <w:szCs w:val="20"/>
                <w:shd w:val="clear" w:color="auto" w:fill="FFFFFF"/>
              </w:rPr>
              <w:t>3qdnp8g</w:t>
            </w:r>
          </w:p>
        </w:tc>
      </w:tr>
      <w:tr w:rsidR="00E412A4" w:rsidRPr="00573C6F" w14:paraId="667C0B00"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5CBCA3D8" w14:textId="77777777" w:rsidR="00E412A4" w:rsidRPr="00573C6F" w:rsidRDefault="00E412A4" w:rsidP="00E412A4">
            <w:pPr>
              <w:widowControl w:val="0"/>
              <w:spacing w:before="240" w:after="240"/>
              <w:rPr>
                <w:rFonts w:ascii="Arial" w:hAnsi="Arial" w:cs="Arial"/>
                <w:sz w:val="20"/>
                <w:szCs w:val="20"/>
              </w:rPr>
            </w:pPr>
            <w:r w:rsidRPr="00573C6F">
              <w:rPr>
                <w:rFonts w:ascii="Arial" w:hAnsi="Arial" w:cs="Arial"/>
                <w:sz w:val="20"/>
                <w:szCs w:val="20"/>
              </w:rPr>
              <w:t>Obecná URL:</w:t>
            </w:r>
            <w:r w:rsidRPr="00573C6F">
              <w:rPr>
                <w:rFonts w:ascii="Arial" w:hAnsi="Arial" w:cs="Arial"/>
                <w:sz w:val="20"/>
                <w:szCs w:val="20"/>
              </w:rPr>
              <w:tab/>
            </w:r>
          </w:p>
        </w:tc>
        <w:tc>
          <w:tcPr>
            <w:tcW w:w="6317" w:type="dxa"/>
            <w:tcBorders>
              <w:top w:val="nil"/>
              <w:left w:val="nil"/>
              <w:bottom w:val="nil"/>
              <w:right w:val="nil"/>
            </w:tcBorders>
            <w:shd w:val="clear" w:color="auto" w:fill="auto"/>
          </w:tcPr>
          <w:p w14:paraId="4BE68B55" w14:textId="77777777" w:rsidR="00E412A4" w:rsidRPr="00573C6F" w:rsidRDefault="00E412A4" w:rsidP="00E412A4">
            <w:pPr>
              <w:widowControl w:val="0"/>
              <w:spacing w:before="240" w:after="240"/>
              <w:rPr>
                <w:rFonts w:ascii="Arial" w:hAnsi="Arial" w:cs="Arial"/>
                <w:sz w:val="20"/>
                <w:szCs w:val="20"/>
              </w:rPr>
            </w:pPr>
            <w:r w:rsidRPr="00573C6F">
              <w:rPr>
                <w:rFonts w:ascii="Arial" w:hAnsi="Arial" w:cs="Arial"/>
                <w:sz w:val="20"/>
                <w:szCs w:val="20"/>
              </w:rPr>
              <w:t>www.ksusv.cz</w:t>
            </w:r>
          </w:p>
        </w:tc>
      </w:tr>
      <w:tr w:rsidR="00E412A4" w:rsidRPr="00573C6F" w14:paraId="76989B32"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3FBEF802" w14:textId="77777777" w:rsidR="00E412A4" w:rsidRPr="00573C6F" w:rsidRDefault="00E412A4" w:rsidP="00E412A4">
            <w:pPr>
              <w:widowControl w:val="0"/>
              <w:spacing w:before="240" w:after="240"/>
              <w:rPr>
                <w:rFonts w:ascii="Arial" w:hAnsi="Arial" w:cs="Arial"/>
                <w:sz w:val="20"/>
                <w:szCs w:val="20"/>
              </w:rPr>
            </w:pPr>
            <w:r w:rsidRPr="00573C6F">
              <w:rPr>
                <w:rFonts w:ascii="Arial" w:hAnsi="Arial" w:cs="Arial"/>
                <w:sz w:val="20"/>
                <w:szCs w:val="20"/>
              </w:rPr>
              <w:t>Profil zadavatele:</w:t>
            </w:r>
          </w:p>
        </w:tc>
        <w:tc>
          <w:tcPr>
            <w:tcW w:w="6317" w:type="dxa"/>
            <w:tcBorders>
              <w:top w:val="nil"/>
              <w:left w:val="nil"/>
              <w:bottom w:val="nil"/>
              <w:right w:val="nil"/>
            </w:tcBorders>
            <w:shd w:val="clear" w:color="auto" w:fill="auto"/>
          </w:tcPr>
          <w:p w14:paraId="1C3D4BFB" w14:textId="77777777" w:rsidR="00E412A4" w:rsidRPr="00573C6F" w:rsidRDefault="00D07358" w:rsidP="00E412A4">
            <w:pPr>
              <w:widowControl w:val="0"/>
              <w:spacing w:before="240" w:after="240"/>
              <w:rPr>
                <w:rFonts w:ascii="Arial" w:hAnsi="Arial" w:cs="Arial"/>
                <w:color w:val="000000"/>
                <w:sz w:val="20"/>
                <w:szCs w:val="20"/>
              </w:rPr>
            </w:pPr>
            <w:hyperlink r:id="rId8" w:history="1">
              <w:r w:rsidR="00E412A4" w:rsidRPr="00573C6F">
                <w:rPr>
                  <w:rStyle w:val="Hypertextovodkaz"/>
                  <w:rFonts w:ascii="Arial" w:hAnsi="Arial" w:cs="Arial"/>
                  <w:color w:val="000000"/>
                  <w:sz w:val="20"/>
                  <w:szCs w:val="20"/>
                </w:rPr>
                <w:t>https://ezak.kr-vysocina.cz/profile_display_189.html</w:t>
              </w:r>
            </w:hyperlink>
          </w:p>
        </w:tc>
      </w:tr>
      <w:tr w:rsidR="00E412A4" w:rsidRPr="00573C6F" w14:paraId="27975121" w14:textId="77777777" w:rsidTr="009568C9">
        <w:tblPrEx>
          <w:tblLook w:val="04A0" w:firstRow="1" w:lastRow="0" w:firstColumn="1" w:lastColumn="0" w:noHBand="0" w:noVBand="1"/>
        </w:tblPrEx>
        <w:tc>
          <w:tcPr>
            <w:tcW w:w="2755" w:type="dxa"/>
            <w:gridSpan w:val="2"/>
            <w:tcBorders>
              <w:top w:val="nil"/>
              <w:left w:val="nil"/>
              <w:bottom w:val="nil"/>
              <w:right w:val="nil"/>
            </w:tcBorders>
            <w:shd w:val="clear" w:color="auto" w:fill="auto"/>
          </w:tcPr>
          <w:p w14:paraId="5786C426" w14:textId="77777777" w:rsidR="00E412A4" w:rsidRPr="00573C6F" w:rsidRDefault="00E412A4" w:rsidP="00E412A4">
            <w:pPr>
              <w:widowControl w:val="0"/>
              <w:spacing w:before="240" w:after="240"/>
              <w:rPr>
                <w:rFonts w:ascii="Arial" w:hAnsi="Arial" w:cs="Arial"/>
                <w:sz w:val="20"/>
                <w:szCs w:val="20"/>
              </w:rPr>
            </w:pPr>
            <w:r w:rsidRPr="00573C6F">
              <w:rPr>
                <w:rFonts w:ascii="Arial" w:hAnsi="Arial" w:cs="Arial"/>
                <w:sz w:val="20"/>
                <w:szCs w:val="20"/>
              </w:rPr>
              <w:t>Nadřízený orgán:</w:t>
            </w:r>
            <w:r w:rsidRPr="00573C6F">
              <w:rPr>
                <w:rFonts w:ascii="Arial" w:hAnsi="Arial" w:cs="Arial"/>
                <w:sz w:val="20"/>
                <w:szCs w:val="20"/>
              </w:rPr>
              <w:br/>
              <w:t>Zřizovatel:</w:t>
            </w:r>
          </w:p>
        </w:tc>
        <w:tc>
          <w:tcPr>
            <w:tcW w:w="6317" w:type="dxa"/>
            <w:tcBorders>
              <w:top w:val="nil"/>
              <w:left w:val="nil"/>
              <w:bottom w:val="nil"/>
              <w:right w:val="nil"/>
            </w:tcBorders>
            <w:shd w:val="clear" w:color="auto" w:fill="auto"/>
            <w:vAlign w:val="center"/>
          </w:tcPr>
          <w:p w14:paraId="681FD0BA" w14:textId="77777777" w:rsidR="00E412A4" w:rsidRPr="00573C6F" w:rsidRDefault="00E412A4" w:rsidP="00E412A4">
            <w:pPr>
              <w:widowControl w:val="0"/>
              <w:spacing w:before="240" w:after="240"/>
              <w:rPr>
                <w:rFonts w:ascii="Arial" w:hAnsi="Arial" w:cs="Arial"/>
                <w:sz w:val="20"/>
                <w:szCs w:val="20"/>
              </w:rPr>
            </w:pPr>
            <w:r w:rsidRPr="00573C6F">
              <w:rPr>
                <w:rFonts w:ascii="Arial" w:hAnsi="Arial" w:cs="Arial"/>
                <w:sz w:val="20"/>
                <w:szCs w:val="20"/>
              </w:rPr>
              <w:t>Kraj Vysočina</w:t>
            </w:r>
          </w:p>
        </w:tc>
      </w:tr>
    </w:tbl>
    <w:p w14:paraId="7310257E" w14:textId="77777777" w:rsidR="00E12025" w:rsidRPr="00573C6F" w:rsidRDefault="00E12025" w:rsidP="005032FE">
      <w:pPr>
        <w:widowControl w:val="0"/>
        <w:spacing w:before="240" w:after="240"/>
        <w:ind w:right="142"/>
        <w:jc w:val="both"/>
        <w:rPr>
          <w:rFonts w:ascii="Arial" w:hAnsi="Arial" w:cs="Arial"/>
          <w:sz w:val="20"/>
          <w:szCs w:val="20"/>
        </w:rPr>
      </w:pPr>
    </w:p>
    <w:p w14:paraId="4D7B500E" w14:textId="77777777" w:rsidR="00E12025" w:rsidRPr="00573C6F" w:rsidRDefault="00E12025" w:rsidP="005032FE">
      <w:pPr>
        <w:widowControl w:val="0"/>
        <w:spacing w:before="240" w:after="240"/>
        <w:ind w:right="142"/>
        <w:jc w:val="both"/>
        <w:rPr>
          <w:rFonts w:ascii="Arial" w:hAnsi="Arial" w:cs="Arial"/>
          <w:sz w:val="20"/>
          <w:szCs w:val="20"/>
        </w:rPr>
      </w:pPr>
      <w:r w:rsidRPr="00573C6F">
        <w:rPr>
          <w:rFonts w:ascii="Arial" w:hAnsi="Arial" w:cs="Arial"/>
          <w:sz w:val="20"/>
          <w:szCs w:val="20"/>
        </w:rPr>
        <w:t xml:space="preserve">Krajská správa a údržba silnic Vysočiny, příspěvková organizace, jako veřejný zadavatel ve smyslu ustanovení § 4 odst. 1 písm. d) zákona č. 134/2016 Sb., o zadávání veřejných zakázek, ve znění pozdějších předpisů (dále jen „zákon“) </w:t>
      </w:r>
      <w:r w:rsidRPr="00573C6F">
        <w:rPr>
          <w:rFonts w:ascii="Arial" w:hAnsi="Arial" w:cs="Arial"/>
          <w:b/>
          <w:sz w:val="20"/>
          <w:szCs w:val="20"/>
        </w:rPr>
        <w:t>vyzývá tímto neomezený počet dodavatelů</w:t>
      </w:r>
      <w:r w:rsidRPr="00573C6F">
        <w:rPr>
          <w:rFonts w:ascii="Arial" w:hAnsi="Arial" w:cs="Arial"/>
          <w:sz w:val="20"/>
          <w:szCs w:val="20"/>
        </w:rPr>
        <w:t xml:space="preserve"> k podání nabídky pro veřejnou zakázku na stavební práce. </w:t>
      </w:r>
    </w:p>
    <w:p w14:paraId="0EBAF78A" w14:textId="77777777" w:rsidR="00E12025" w:rsidRPr="00573C6F" w:rsidRDefault="00E12025" w:rsidP="005032FE">
      <w:pPr>
        <w:widowControl w:val="0"/>
        <w:spacing w:before="240" w:after="240"/>
        <w:ind w:firstLine="709"/>
        <w:jc w:val="both"/>
        <w:rPr>
          <w:rFonts w:ascii="Arial" w:hAnsi="Arial" w:cs="Arial"/>
          <w:sz w:val="20"/>
          <w:szCs w:val="20"/>
        </w:rPr>
      </w:pPr>
      <w:r w:rsidRPr="00573C6F">
        <w:rPr>
          <w:rFonts w:ascii="Arial" w:hAnsi="Arial" w:cs="Arial"/>
          <w:sz w:val="20"/>
          <w:szCs w:val="20"/>
        </w:rPr>
        <w:t xml:space="preserve">Předmětem veřejné zakázky je zajištění opravy </w:t>
      </w:r>
      <w:r w:rsidR="004802E2" w:rsidRPr="00573C6F">
        <w:rPr>
          <w:rFonts w:ascii="Arial" w:hAnsi="Arial" w:cs="Arial"/>
          <w:sz w:val="20"/>
          <w:szCs w:val="20"/>
        </w:rPr>
        <w:t>silnic</w:t>
      </w:r>
      <w:r w:rsidRPr="00573C6F">
        <w:rPr>
          <w:rFonts w:ascii="Arial" w:hAnsi="Arial" w:cs="Arial"/>
          <w:sz w:val="20"/>
          <w:szCs w:val="20"/>
        </w:rPr>
        <w:t xml:space="preserve"> </w:t>
      </w:r>
      <w:r w:rsidR="004802E2" w:rsidRPr="00573C6F">
        <w:rPr>
          <w:rFonts w:ascii="Arial" w:hAnsi="Arial" w:cs="Arial"/>
          <w:sz w:val="20"/>
          <w:szCs w:val="20"/>
        </w:rPr>
        <w:t xml:space="preserve">a mostů </w:t>
      </w:r>
      <w:r w:rsidRPr="00573C6F">
        <w:rPr>
          <w:rFonts w:ascii="Arial" w:hAnsi="Arial" w:cs="Arial"/>
          <w:sz w:val="20"/>
          <w:szCs w:val="20"/>
        </w:rPr>
        <w:t xml:space="preserve">za účelem zachování bezpečnosti a plynulosti silničního provozu v rámci silniční sítě Kraje Vysočina. </w:t>
      </w:r>
    </w:p>
    <w:p w14:paraId="35B7236E" w14:textId="77777777" w:rsidR="00E12025" w:rsidRPr="00573C6F" w:rsidRDefault="00E12025" w:rsidP="005032FE">
      <w:pPr>
        <w:widowControl w:val="0"/>
        <w:spacing w:before="240" w:after="240"/>
        <w:ind w:firstLine="708"/>
        <w:jc w:val="both"/>
        <w:rPr>
          <w:rFonts w:ascii="Arial" w:hAnsi="Arial" w:cs="Arial"/>
          <w:sz w:val="20"/>
          <w:szCs w:val="20"/>
        </w:rPr>
      </w:pPr>
      <w:r w:rsidRPr="00573C6F">
        <w:rPr>
          <w:rFonts w:ascii="Arial" w:hAnsi="Arial" w:cs="Arial"/>
          <w:sz w:val="20"/>
          <w:szCs w:val="20"/>
        </w:rPr>
        <w:t xml:space="preserve">Podle druhu a způsobu zadávání jde o </w:t>
      </w:r>
      <w:r w:rsidRPr="00573C6F">
        <w:rPr>
          <w:rFonts w:ascii="Arial" w:hAnsi="Arial" w:cs="Arial"/>
          <w:b/>
          <w:sz w:val="20"/>
          <w:szCs w:val="20"/>
        </w:rPr>
        <w:t>podlimitní veřejnou zakázku na stavební práce</w:t>
      </w:r>
      <w:r w:rsidRPr="00573C6F">
        <w:rPr>
          <w:rFonts w:ascii="Arial" w:hAnsi="Arial" w:cs="Arial"/>
          <w:sz w:val="20"/>
          <w:szCs w:val="20"/>
        </w:rPr>
        <w:t xml:space="preserve"> (dále jen „veřejná zakázka“) zadávanou ve </w:t>
      </w:r>
      <w:r w:rsidRPr="00573C6F">
        <w:rPr>
          <w:rFonts w:ascii="Arial" w:hAnsi="Arial" w:cs="Arial"/>
          <w:b/>
          <w:sz w:val="20"/>
          <w:szCs w:val="20"/>
        </w:rPr>
        <w:t>zjednodušeném podlimitním řízení</w:t>
      </w:r>
      <w:r w:rsidR="004802E2" w:rsidRPr="00573C6F">
        <w:rPr>
          <w:rFonts w:ascii="Arial" w:hAnsi="Arial" w:cs="Arial"/>
          <w:sz w:val="20"/>
          <w:szCs w:val="20"/>
        </w:rPr>
        <w:t>.</w:t>
      </w:r>
      <w:r w:rsidRPr="00573C6F">
        <w:rPr>
          <w:rFonts w:ascii="Arial" w:hAnsi="Arial" w:cs="Arial"/>
          <w:sz w:val="20"/>
          <w:szCs w:val="20"/>
        </w:rPr>
        <w:br w:type="page"/>
      </w:r>
    </w:p>
    <w:tbl>
      <w:tblPr>
        <w:tblW w:w="9072" w:type="dxa"/>
        <w:tblLayout w:type="fixed"/>
        <w:tblLook w:val="0000" w:firstRow="0" w:lastRow="0" w:firstColumn="0" w:lastColumn="0" w:noHBand="0" w:noVBand="0"/>
      </w:tblPr>
      <w:tblGrid>
        <w:gridCol w:w="9072"/>
      </w:tblGrid>
      <w:tr w:rsidR="00E12025" w:rsidRPr="00573C6F" w14:paraId="4A24D369" w14:textId="77777777" w:rsidTr="0087082B">
        <w:tc>
          <w:tcPr>
            <w:tcW w:w="9072" w:type="dxa"/>
            <w:shd w:val="clear" w:color="auto" w:fill="FDE9D9"/>
          </w:tcPr>
          <w:p w14:paraId="4DD6F293" w14:textId="77777777" w:rsidR="00E12025" w:rsidRPr="00573C6F" w:rsidRDefault="00E12025" w:rsidP="005032FE">
            <w:pPr>
              <w:pStyle w:val="Nadpis1"/>
              <w:keepNext w:val="0"/>
              <w:widowControl w:val="0"/>
              <w:spacing w:before="200" w:after="200"/>
              <w:jc w:val="center"/>
              <w:rPr>
                <w:rFonts w:ascii="Arial" w:hAnsi="Arial" w:cs="Arial"/>
                <w:b/>
                <w:sz w:val="20"/>
                <w:szCs w:val="20"/>
              </w:rPr>
            </w:pPr>
            <w:r w:rsidRPr="00573C6F">
              <w:rPr>
                <w:rFonts w:ascii="Arial" w:hAnsi="Arial" w:cs="Arial"/>
                <w:sz w:val="20"/>
                <w:szCs w:val="20"/>
              </w:rPr>
              <w:lastRenderedPageBreak/>
              <w:br w:type="page"/>
            </w:r>
            <w:r w:rsidRPr="00573C6F">
              <w:rPr>
                <w:rFonts w:ascii="Arial" w:hAnsi="Arial" w:cs="Arial"/>
                <w:sz w:val="20"/>
                <w:szCs w:val="20"/>
              </w:rPr>
              <w:br w:type="page"/>
            </w:r>
            <w:bookmarkStart w:id="3" w:name="_1._Předmět_zadávacího"/>
            <w:bookmarkStart w:id="4" w:name="_Toc29465840"/>
            <w:bookmarkStart w:id="5" w:name="_Toc31269469"/>
            <w:bookmarkEnd w:id="3"/>
            <w:r w:rsidRPr="00573C6F">
              <w:rPr>
                <w:rFonts w:ascii="Arial" w:hAnsi="Arial" w:cs="Arial"/>
                <w:b/>
                <w:sz w:val="20"/>
                <w:szCs w:val="20"/>
              </w:rPr>
              <w:t xml:space="preserve">1. Předmět </w:t>
            </w:r>
            <w:r w:rsidRPr="00573C6F">
              <w:rPr>
                <w:rFonts w:ascii="Arial" w:hAnsi="Arial" w:cs="Arial"/>
                <w:b/>
                <w:sz w:val="20"/>
                <w:szCs w:val="20"/>
                <w:lang w:val="cs-CZ"/>
              </w:rPr>
              <w:t>zadávacího řízení</w:t>
            </w:r>
            <w:bookmarkEnd w:id="4"/>
            <w:bookmarkEnd w:id="5"/>
          </w:p>
        </w:tc>
      </w:tr>
    </w:tbl>
    <w:p w14:paraId="01CF2D1A" w14:textId="77777777" w:rsidR="00FE6398" w:rsidRPr="00573C6F" w:rsidRDefault="00FE6398" w:rsidP="005032FE">
      <w:pPr>
        <w:pStyle w:val="2sltext"/>
        <w:widowControl w:val="0"/>
        <w:tabs>
          <w:tab w:val="left" w:pos="709"/>
        </w:tabs>
        <w:rPr>
          <w:rFonts w:ascii="Arial" w:hAnsi="Arial" w:cs="Arial"/>
          <w:b/>
          <w:sz w:val="20"/>
          <w:szCs w:val="20"/>
        </w:rPr>
      </w:pPr>
      <w:r w:rsidRPr="00573C6F">
        <w:rPr>
          <w:rFonts w:ascii="Arial" w:hAnsi="Arial" w:cs="Arial"/>
          <w:b/>
          <w:sz w:val="20"/>
          <w:szCs w:val="20"/>
        </w:rPr>
        <w:t>Předmět veřejné zakázky</w:t>
      </w:r>
    </w:p>
    <w:p w14:paraId="0401FCA4" w14:textId="13B66335" w:rsidR="00FE6398" w:rsidRPr="00573C6F" w:rsidRDefault="00FE6398"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Předmět plnění veřejné zakázky je zhotovení díla, které spočívá v realizaci stavby </w:t>
      </w:r>
      <w:r w:rsidR="007B2CC2" w:rsidRPr="00573C6F">
        <w:rPr>
          <w:rFonts w:ascii="Arial" w:hAnsi="Arial" w:cs="Arial"/>
          <w:b/>
          <w:sz w:val="20"/>
          <w:szCs w:val="20"/>
        </w:rPr>
        <w:t xml:space="preserve">III/40615 Dobrá Voda - most </w:t>
      </w:r>
      <w:proofErr w:type="spellStart"/>
      <w:r w:rsidR="007B2CC2" w:rsidRPr="00573C6F">
        <w:rPr>
          <w:rFonts w:ascii="Arial" w:hAnsi="Arial" w:cs="Arial"/>
          <w:b/>
          <w:sz w:val="20"/>
          <w:szCs w:val="20"/>
        </w:rPr>
        <w:t>ev.č</w:t>
      </w:r>
      <w:proofErr w:type="spellEnd"/>
      <w:r w:rsidR="007B2CC2" w:rsidRPr="00573C6F">
        <w:rPr>
          <w:rFonts w:ascii="Arial" w:hAnsi="Arial" w:cs="Arial"/>
          <w:b/>
          <w:sz w:val="20"/>
          <w:szCs w:val="20"/>
        </w:rPr>
        <w:t>. 40615-1 a III/40614 Mrákotín průtah</w:t>
      </w:r>
      <w:r w:rsidRPr="00573C6F">
        <w:rPr>
          <w:rStyle w:val="Siln"/>
          <w:rFonts w:ascii="Arial" w:hAnsi="Arial" w:cs="Arial"/>
          <w:b w:val="0"/>
          <w:sz w:val="20"/>
          <w:szCs w:val="20"/>
        </w:rPr>
        <w:t>,</w:t>
      </w:r>
      <w:r w:rsidRPr="00573C6F">
        <w:rPr>
          <w:rFonts w:ascii="Arial" w:hAnsi="Arial" w:cs="Arial"/>
          <w:sz w:val="20"/>
          <w:szCs w:val="20"/>
        </w:rPr>
        <w:t xml:space="preserve"> v rozsahu stanoveném touto zadávací dokumentací. </w:t>
      </w:r>
    </w:p>
    <w:p w14:paraId="5B45C9EA" w14:textId="77777777" w:rsidR="00FE6398" w:rsidRPr="00573C6F" w:rsidRDefault="00FE6398"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Předmětem díla je zejména provedení a obstarání veškerých prací potřebných k dokončení výše uvedené veřejné zakázky a jejímu úspěšnému předání zadavateli. Veškerá plnění a práce související se splněním díla zabezpečí zhotovitel na svůj náklad. </w:t>
      </w:r>
    </w:p>
    <w:tbl>
      <w:tblPr>
        <w:tblW w:w="0" w:type="auto"/>
        <w:tblLayout w:type="fixed"/>
        <w:tblLook w:val="0000" w:firstRow="0" w:lastRow="0" w:firstColumn="0" w:lastColumn="0" w:noHBand="0" w:noVBand="0"/>
      </w:tblPr>
      <w:tblGrid>
        <w:gridCol w:w="9072"/>
      </w:tblGrid>
      <w:tr w:rsidR="00E12025" w:rsidRPr="00573C6F" w14:paraId="3FCE3E7E" w14:textId="77777777" w:rsidTr="0087082B">
        <w:tc>
          <w:tcPr>
            <w:tcW w:w="9072" w:type="dxa"/>
            <w:shd w:val="clear" w:color="auto" w:fill="FDE9D9"/>
          </w:tcPr>
          <w:p w14:paraId="1F5FF888" w14:textId="77777777" w:rsidR="00E12025" w:rsidRPr="00573C6F" w:rsidRDefault="00E12025" w:rsidP="005032FE">
            <w:pPr>
              <w:pStyle w:val="Nadpis1"/>
              <w:keepNext w:val="0"/>
              <w:widowControl w:val="0"/>
              <w:spacing w:before="200" w:after="200"/>
              <w:jc w:val="center"/>
              <w:rPr>
                <w:rFonts w:ascii="Arial" w:hAnsi="Arial" w:cs="Arial"/>
                <w:b/>
                <w:sz w:val="20"/>
                <w:szCs w:val="20"/>
              </w:rPr>
            </w:pPr>
            <w:bookmarkStart w:id="6" w:name="_2._Technické_podmínky"/>
            <w:bookmarkStart w:id="7" w:name="_Toc29465841"/>
            <w:bookmarkStart w:id="8" w:name="_Toc31269470"/>
            <w:bookmarkEnd w:id="6"/>
            <w:r w:rsidRPr="00573C6F">
              <w:rPr>
                <w:rFonts w:ascii="Arial" w:hAnsi="Arial" w:cs="Arial"/>
                <w:b/>
                <w:sz w:val="20"/>
                <w:szCs w:val="20"/>
              </w:rPr>
              <w:t>2. Technické podmínky a požadavky zadavatele</w:t>
            </w:r>
            <w:bookmarkEnd w:id="7"/>
            <w:bookmarkEnd w:id="8"/>
          </w:p>
        </w:tc>
      </w:tr>
    </w:tbl>
    <w:p w14:paraId="66402D61" w14:textId="77777777" w:rsidR="00E12025" w:rsidRPr="00573C6F" w:rsidRDefault="00E12025" w:rsidP="005032FE">
      <w:pPr>
        <w:pStyle w:val="Nadpis5"/>
        <w:widowControl w:val="0"/>
        <w:numPr>
          <w:ilvl w:val="0"/>
          <w:numId w:val="5"/>
        </w:numPr>
        <w:spacing w:after="240"/>
        <w:ind w:left="709" w:hanging="709"/>
        <w:rPr>
          <w:rFonts w:ascii="Arial" w:hAnsi="Arial" w:cs="Arial"/>
          <w:b/>
          <w:sz w:val="20"/>
          <w:szCs w:val="20"/>
        </w:rPr>
      </w:pPr>
      <w:r w:rsidRPr="00573C6F">
        <w:rPr>
          <w:rFonts w:ascii="Arial" w:hAnsi="Arial" w:cs="Arial"/>
          <w:b/>
          <w:i w:val="0"/>
          <w:sz w:val="20"/>
          <w:szCs w:val="20"/>
          <w:lang w:val="cs-CZ"/>
        </w:rPr>
        <w:t>Popis předmětu veřejné zakázky</w:t>
      </w:r>
    </w:p>
    <w:p w14:paraId="4719D8A0" w14:textId="0E5FE58F" w:rsidR="00452DAC" w:rsidRPr="00573C6F" w:rsidRDefault="00E12025" w:rsidP="005032FE">
      <w:pPr>
        <w:pStyle w:val="2sltext"/>
        <w:widowControl w:val="0"/>
        <w:numPr>
          <w:ilvl w:val="0"/>
          <w:numId w:val="0"/>
        </w:numPr>
        <w:spacing w:after="0"/>
        <w:ind w:left="709"/>
        <w:rPr>
          <w:rFonts w:ascii="Arial" w:hAnsi="Arial" w:cs="Arial"/>
          <w:sz w:val="20"/>
          <w:szCs w:val="20"/>
        </w:rPr>
      </w:pPr>
      <w:r w:rsidRPr="00573C6F">
        <w:rPr>
          <w:rFonts w:ascii="Arial" w:hAnsi="Arial" w:cs="Arial"/>
          <w:sz w:val="20"/>
          <w:szCs w:val="20"/>
        </w:rPr>
        <w:t xml:space="preserve">Předmětem veřejné zakázky je </w:t>
      </w:r>
      <w:r w:rsidR="009A2B7B" w:rsidRPr="00573C6F">
        <w:rPr>
          <w:rFonts w:ascii="Arial" w:hAnsi="Arial" w:cs="Arial"/>
          <w:sz w:val="20"/>
          <w:szCs w:val="20"/>
        </w:rPr>
        <w:t xml:space="preserve">rekonstrukce </w:t>
      </w:r>
      <w:proofErr w:type="spellStart"/>
      <w:r w:rsidR="0025148B" w:rsidRPr="00573C6F">
        <w:rPr>
          <w:rFonts w:ascii="Arial" w:hAnsi="Arial" w:cs="Arial"/>
          <w:sz w:val="20"/>
          <w:szCs w:val="20"/>
        </w:rPr>
        <w:t>jednopolového</w:t>
      </w:r>
      <w:proofErr w:type="spellEnd"/>
      <w:r w:rsidR="0025148B" w:rsidRPr="00573C6F">
        <w:rPr>
          <w:rFonts w:ascii="Arial" w:hAnsi="Arial" w:cs="Arial"/>
          <w:sz w:val="20"/>
          <w:szCs w:val="20"/>
        </w:rPr>
        <w:t xml:space="preserve"> mostu ev. č. 40615-1 </w:t>
      </w:r>
      <w:r w:rsidR="00430F69" w:rsidRPr="00573C6F">
        <w:rPr>
          <w:rFonts w:ascii="Arial" w:hAnsi="Arial" w:cs="Arial"/>
          <w:sz w:val="20"/>
          <w:szCs w:val="20"/>
        </w:rPr>
        <w:t xml:space="preserve">z roku 1971, </w:t>
      </w:r>
      <w:r w:rsidR="0025148B" w:rsidRPr="00573C6F">
        <w:rPr>
          <w:rFonts w:ascii="Arial" w:hAnsi="Arial" w:cs="Arial"/>
          <w:sz w:val="20"/>
          <w:szCs w:val="20"/>
        </w:rPr>
        <w:t xml:space="preserve">převádějícího silnici III/40615 přes potok </w:t>
      </w:r>
      <w:proofErr w:type="spellStart"/>
      <w:r w:rsidR="0025148B" w:rsidRPr="00573C6F">
        <w:rPr>
          <w:rFonts w:ascii="Arial" w:hAnsi="Arial" w:cs="Arial"/>
          <w:sz w:val="20"/>
          <w:szCs w:val="20"/>
        </w:rPr>
        <w:t>Myslůvka</w:t>
      </w:r>
      <w:proofErr w:type="spellEnd"/>
      <w:r w:rsidR="0025148B" w:rsidRPr="00573C6F">
        <w:rPr>
          <w:rFonts w:ascii="Arial" w:hAnsi="Arial" w:cs="Arial"/>
          <w:sz w:val="20"/>
          <w:szCs w:val="20"/>
        </w:rPr>
        <w:t xml:space="preserve"> mezi sjezdem ze silnice I/23 a obcí Dobrá Voda</w:t>
      </w:r>
      <w:r w:rsidR="003F2172" w:rsidRPr="00573C6F">
        <w:rPr>
          <w:rFonts w:ascii="Arial" w:hAnsi="Arial" w:cs="Arial"/>
          <w:sz w:val="20"/>
          <w:szCs w:val="20"/>
        </w:rPr>
        <w:t xml:space="preserve"> a dále oprava stávající konstrukce silnice III/40614 </w:t>
      </w:r>
      <w:r w:rsidR="00430F69" w:rsidRPr="00573C6F">
        <w:rPr>
          <w:rFonts w:ascii="Arial" w:hAnsi="Arial" w:cs="Arial"/>
          <w:sz w:val="20"/>
          <w:szCs w:val="20"/>
        </w:rPr>
        <w:t xml:space="preserve">v délce </w:t>
      </w:r>
      <w:del w:id="9" w:author="Kostelecká Miluše" w:date="2024-01-28T21:53:00Z">
        <w:r w:rsidR="00430F69" w:rsidRPr="00573C6F" w:rsidDel="00A71388">
          <w:rPr>
            <w:rFonts w:ascii="Arial" w:hAnsi="Arial" w:cs="Arial"/>
            <w:sz w:val="20"/>
            <w:szCs w:val="20"/>
          </w:rPr>
          <w:delText>1,457</w:delText>
        </w:r>
      </w:del>
      <w:ins w:id="10" w:author="Kostelecká Miluše" w:date="2024-01-28T21:53:00Z">
        <w:r w:rsidR="00A71388">
          <w:rPr>
            <w:rFonts w:ascii="Arial" w:hAnsi="Arial" w:cs="Arial"/>
            <w:sz w:val="20"/>
            <w:szCs w:val="20"/>
          </w:rPr>
          <w:t>1,190</w:t>
        </w:r>
      </w:ins>
      <w:r w:rsidR="00430F69" w:rsidRPr="00573C6F">
        <w:rPr>
          <w:rFonts w:ascii="Arial" w:hAnsi="Arial" w:cs="Arial"/>
          <w:sz w:val="20"/>
          <w:szCs w:val="20"/>
        </w:rPr>
        <w:t xml:space="preserve"> km, </w:t>
      </w:r>
      <w:ins w:id="11" w:author="Kostelecká Miluše" w:date="2024-01-28T21:59:00Z">
        <w:r w:rsidR="00D07358" w:rsidRPr="00F011CB">
          <w:rPr>
            <w:rFonts w:ascii="Arial" w:hAnsi="Arial" w:cs="Arial"/>
            <w:sz w:val="20"/>
            <w:szCs w:val="20"/>
          </w:rPr>
          <w:t xml:space="preserve">se začátkem úseku </w:t>
        </w:r>
        <w:r w:rsidR="00D07358">
          <w:rPr>
            <w:rFonts w:ascii="Arial" w:hAnsi="Arial" w:cs="Arial"/>
            <w:sz w:val="20"/>
            <w:szCs w:val="20"/>
          </w:rPr>
          <w:t xml:space="preserve">na konci hráze rybníka </w:t>
        </w:r>
        <w:proofErr w:type="spellStart"/>
        <w:r w:rsidR="00D07358">
          <w:rPr>
            <w:rFonts w:ascii="Arial" w:hAnsi="Arial" w:cs="Arial"/>
            <w:sz w:val="20"/>
            <w:szCs w:val="20"/>
          </w:rPr>
          <w:t>Řibřid</w:t>
        </w:r>
        <w:proofErr w:type="spellEnd"/>
        <w:r w:rsidR="00D07358">
          <w:rPr>
            <w:rFonts w:ascii="Arial" w:hAnsi="Arial" w:cs="Arial"/>
            <w:sz w:val="20"/>
            <w:szCs w:val="20"/>
          </w:rPr>
          <w:t xml:space="preserve"> </w:t>
        </w:r>
        <w:r w:rsidR="00D07358" w:rsidRPr="00F011CB">
          <w:rPr>
            <w:rFonts w:ascii="Arial" w:hAnsi="Arial" w:cs="Arial"/>
            <w:sz w:val="20"/>
            <w:szCs w:val="20"/>
          </w:rPr>
          <w:t xml:space="preserve">ve staničení km </w:t>
        </w:r>
        <w:r w:rsidR="00D07358">
          <w:rPr>
            <w:rFonts w:ascii="Arial" w:hAnsi="Arial" w:cs="Arial"/>
            <w:sz w:val="20"/>
            <w:szCs w:val="20"/>
          </w:rPr>
          <w:t>0,580</w:t>
        </w:r>
        <w:r w:rsidR="00D07358" w:rsidRPr="00F011CB">
          <w:rPr>
            <w:rFonts w:ascii="Arial" w:hAnsi="Arial" w:cs="Arial"/>
            <w:sz w:val="20"/>
            <w:szCs w:val="20"/>
          </w:rPr>
          <w:t xml:space="preserve"> </w:t>
        </w:r>
        <w:r w:rsidR="00D07358">
          <w:rPr>
            <w:rFonts w:ascii="Arial" w:hAnsi="Arial" w:cs="Arial"/>
            <w:sz w:val="20"/>
            <w:szCs w:val="20"/>
          </w:rPr>
          <w:t xml:space="preserve">a </w:t>
        </w:r>
      </w:ins>
      <w:bookmarkStart w:id="12" w:name="_GoBack"/>
      <w:bookmarkEnd w:id="12"/>
      <w:r w:rsidR="003F2172" w:rsidRPr="00573C6F">
        <w:rPr>
          <w:rFonts w:ascii="Arial" w:hAnsi="Arial" w:cs="Arial"/>
          <w:sz w:val="20"/>
          <w:szCs w:val="20"/>
        </w:rPr>
        <w:t>v </w:t>
      </w:r>
      <w:proofErr w:type="spellStart"/>
      <w:r w:rsidR="003F2172" w:rsidRPr="00573C6F">
        <w:rPr>
          <w:rFonts w:ascii="Arial" w:hAnsi="Arial" w:cs="Arial"/>
          <w:sz w:val="20"/>
          <w:szCs w:val="20"/>
        </w:rPr>
        <w:t>extravilánu</w:t>
      </w:r>
      <w:proofErr w:type="spellEnd"/>
      <w:r w:rsidR="003F2172" w:rsidRPr="00573C6F">
        <w:rPr>
          <w:rFonts w:ascii="Arial" w:hAnsi="Arial" w:cs="Arial"/>
          <w:sz w:val="20"/>
          <w:szCs w:val="20"/>
        </w:rPr>
        <w:t xml:space="preserve"> obce Mrákotín směr Olší</w:t>
      </w:r>
      <w:r w:rsidR="009A2B7B" w:rsidRPr="00573C6F">
        <w:rPr>
          <w:rFonts w:ascii="Arial" w:hAnsi="Arial" w:cs="Arial"/>
          <w:sz w:val="20"/>
          <w:szCs w:val="20"/>
        </w:rPr>
        <w:t xml:space="preserve">, okres </w:t>
      </w:r>
      <w:r w:rsidR="0025148B" w:rsidRPr="00573C6F">
        <w:rPr>
          <w:rFonts w:ascii="Arial" w:hAnsi="Arial" w:cs="Arial"/>
          <w:sz w:val="20"/>
          <w:szCs w:val="20"/>
        </w:rPr>
        <w:t>Jihlava</w:t>
      </w:r>
      <w:r w:rsidR="009A2B7B" w:rsidRPr="00573C6F">
        <w:rPr>
          <w:rFonts w:ascii="Arial" w:hAnsi="Arial" w:cs="Arial"/>
          <w:sz w:val="20"/>
          <w:szCs w:val="20"/>
        </w:rPr>
        <w:t xml:space="preserve">, Kraj Vysočina. </w:t>
      </w:r>
    </w:p>
    <w:p w14:paraId="266221E4" w14:textId="013E95A7" w:rsidR="0065152B" w:rsidRPr="00573C6F" w:rsidRDefault="0065152B" w:rsidP="00573C6F">
      <w:pPr>
        <w:pStyle w:val="2sltext"/>
        <w:widowControl w:val="0"/>
        <w:numPr>
          <w:ilvl w:val="0"/>
          <w:numId w:val="0"/>
        </w:numPr>
        <w:spacing w:after="0"/>
        <w:ind w:left="709"/>
        <w:rPr>
          <w:rFonts w:ascii="Arial" w:hAnsi="Arial" w:cs="Arial"/>
          <w:sz w:val="20"/>
          <w:szCs w:val="20"/>
        </w:rPr>
      </w:pPr>
      <w:r w:rsidRPr="00573C6F">
        <w:rPr>
          <w:rFonts w:ascii="Arial" w:hAnsi="Arial" w:cs="Arial"/>
          <w:sz w:val="20"/>
          <w:szCs w:val="20"/>
        </w:rPr>
        <w:t xml:space="preserve">Stavba III/40614 Mrákotín průtah bude koordinována se stavbou „III/40615 Dobrá Voda – most </w:t>
      </w:r>
      <w:proofErr w:type="spellStart"/>
      <w:r w:rsidRPr="00573C6F">
        <w:rPr>
          <w:rFonts w:ascii="Arial" w:hAnsi="Arial" w:cs="Arial"/>
          <w:sz w:val="20"/>
          <w:szCs w:val="20"/>
        </w:rPr>
        <w:t>ev.č</w:t>
      </w:r>
      <w:proofErr w:type="spellEnd"/>
      <w:r w:rsidRPr="00573C6F">
        <w:rPr>
          <w:rFonts w:ascii="Arial" w:hAnsi="Arial" w:cs="Arial"/>
          <w:sz w:val="20"/>
          <w:szCs w:val="20"/>
        </w:rPr>
        <w:t xml:space="preserve">. 40615-1“, jako první musí být realizována oprava silnice III/40614 Mrákotín průtah a až poté může být z důvodu termínu upouštění vody z rybníka realizována rekonstrukce mostu III/40615 Dobrá Voda – most </w:t>
      </w:r>
      <w:proofErr w:type="spellStart"/>
      <w:r w:rsidRPr="00573C6F">
        <w:rPr>
          <w:rFonts w:ascii="Arial" w:hAnsi="Arial" w:cs="Arial"/>
          <w:sz w:val="20"/>
          <w:szCs w:val="20"/>
        </w:rPr>
        <w:t>ev.č</w:t>
      </w:r>
      <w:proofErr w:type="spellEnd"/>
      <w:r w:rsidRPr="00573C6F">
        <w:rPr>
          <w:rFonts w:ascii="Arial" w:hAnsi="Arial" w:cs="Arial"/>
          <w:sz w:val="20"/>
          <w:szCs w:val="20"/>
        </w:rPr>
        <w:t xml:space="preserve">. 40615-1. </w:t>
      </w:r>
    </w:p>
    <w:p w14:paraId="62502D53" w14:textId="1DBAEBDE" w:rsidR="0065152B" w:rsidRPr="00573C6F" w:rsidRDefault="0065152B" w:rsidP="00573C6F">
      <w:pPr>
        <w:pStyle w:val="2sltext"/>
        <w:widowControl w:val="0"/>
        <w:numPr>
          <w:ilvl w:val="0"/>
          <w:numId w:val="0"/>
        </w:numPr>
        <w:spacing w:before="0" w:after="0"/>
        <w:ind w:left="709"/>
        <w:rPr>
          <w:rFonts w:ascii="Arial" w:hAnsi="Arial" w:cs="Arial"/>
          <w:sz w:val="20"/>
          <w:szCs w:val="20"/>
        </w:rPr>
      </w:pPr>
      <w:r w:rsidRPr="00573C6F">
        <w:rPr>
          <w:rFonts w:ascii="Arial" w:hAnsi="Arial" w:cs="Arial"/>
          <w:sz w:val="20"/>
          <w:szCs w:val="20"/>
        </w:rPr>
        <w:t>Důvodem koordinace obou staveb je zachování dopravní obslužnosti obce Dobrá Voda po dobu realizace stavebních prací.</w:t>
      </w:r>
    </w:p>
    <w:p w14:paraId="794D8D9C" w14:textId="77777777" w:rsidR="008B3BD5" w:rsidRPr="00573C6F" w:rsidRDefault="008B3BD5" w:rsidP="00FA5395">
      <w:pPr>
        <w:autoSpaceDE w:val="0"/>
        <w:autoSpaceDN w:val="0"/>
        <w:adjustRightInd w:val="0"/>
        <w:jc w:val="both"/>
        <w:rPr>
          <w:rFonts w:ascii="Arial" w:hAnsi="Arial" w:cs="Arial"/>
          <w:sz w:val="20"/>
          <w:szCs w:val="20"/>
        </w:rPr>
      </w:pPr>
    </w:p>
    <w:p w14:paraId="45984BAA" w14:textId="149764D8" w:rsidR="00E12025" w:rsidRPr="00573C6F" w:rsidRDefault="00E12025" w:rsidP="00430F69">
      <w:pPr>
        <w:autoSpaceDE w:val="0"/>
        <w:autoSpaceDN w:val="0"/>
        <w:adjustRightInd w:val="0"/>
        <w:ind w:left="708"/>
        <w:jc w:val="both"/>
        <w:rPr>
          <w:rFonts w:ascii="Arial" w:hAnsi="Arial" w:cs="Arial"/>
          <w:sz w:val="20"/>
          <w:szCs w:val="20"/>
        </w:rPr>
      </w:pPr>
      <w:r w:rsidRPr="00573C6F">
        <w:rPr>
          <w:rFonts w:ascii="Arial" w:hAnsi="Arial" w:cs="Arial"/>
          <w:sz w:val="20"/>
          <w:szCs w:val="20"/>
        </w:rPr>
        <w:t>Podrobná specifikace veřejné zakázky, technická specifikace stavby, soupis stavebních prací, dodávek a služeb stanovená v rozsahu stanoveném v § 2 prováděcí vyhlášky č. 169/2016 Sb., o stanovení rozsahu dokumentace veřejné zakázky na stavební práce a soupisu stavebních prací, dodávek a služeb s výkazem výměr, v platném znění a další požadavky na plnění, jsou obsaženy v projektov</w:t>
      </w:r>
      <w:r w:rsidR="00452DAC" w:rsidRPr="00573C6F">
        <w:rPr>
          <w:rFonts w:ascii="Arial" w:hAnsi="Arial" w:cs="Arial"/>
          <w:sz w:val="20"/>
          <w:szCs w:val="20"/>
        </w:rPr>
        <w:t>ých</w:t>
      </w:r>
      <w:r w:rsidRPr="00573C6F">
        <w:rPr>
          <w:rFonts w:ascii="Arial" w:hAnsi="Arial" w:cs="Arial"/>
          <w:sz w:val="20"/>
          <w:szCs w:val="20"/>
        </w:rPr>
        <w:t xml:space="preserve"> dokumentac</w:t>
      </w:r>
      <w:r w:rsidR="00452DAC" w:rsidRPr="00573C6F">
        <w:rPr>
          <w:rFonts w:ascii="Arial" w:hAnsi="Arial" w:cs="Arial"/>
          <w:sz w:val="20"/>
          <w:szCs w:val="20"/>
        </w:rPr>
        <w:t>ích</w:t>
      </w:r>
      <w:r w:rsidRPr="00573C6F">
        <w:rPr>
          <w:rFonts w:ascii="Arial" w:hAnsi="Arial" w:cs="Arial"/>
          <w:sz w:val="20"/>
          <w:szCs w:val="20"/>
        </w:rPr>
        <w:t xml:space="preserve"> pro provádění stavby</w:t>
      </w:r>
      <w:r w:rsidR="00452DAC" w:rsidRPr="00573C6F">
        <w:rPr>
          <w:rFonts w:ascii="Arial" w:hAnsi="Arial" w:cs="Arial"/>
          <w:sz w:val="20"/>
          <w:szCs w:val="20"/>
        </w:rPr>
        <w:t>:</w:t>
      </w:r>
      <w:r w:rsidRPr="00573C6F">
        <w:rPr>
          <w:rFonts w:ascii="Arial" w:hAnsi="Arial" w:cs="Arial"/>
          <w:sz w:val="20"/>
          <w:szCs w:val="20"/>
        </w:rPr>
        <w:t xml:space="preserve"> </w:t>
      </w:r>
      <w:r w:rsidRPr="00573C6F">
        <w:rPr>
          <w:rFonts w:ascii="Arial" w:hAnsi="Arial" w:cs="Arial"/>
          <w:b/>
          <w:sz w:val="20"/>
          <w:szCs w:val="20"/>
        </w:rPr>
        <w:t>„</w:t>
      </w:r>
      <w:r w:rsidR="00430F69" w:rsidRPr="00573C6F">
        <w:rPr>
          <w:rFonts w:ascii="Arial" w:eastAsiaTheme="minorHAnsi" w:hAnsi="Arial" w:cs="Arial"/>
          <w:b/>
          <w:bCs/>
          <w:sz w:val="20"/>
          <w:szCs w:val="20"/>
          <w:lang w:eastAsia="en-US"/>
        </w:rPr>
        <w:t xml:space="preserve">III/40615 Dobrá Voda - most </w:t>
      </w:r>
      <w:proofErr w:type="spellStart"/>
      <w:r w:rsidR="00430F69" w:rsidRPr="00573C6F">
        <w:rPr>
          <w:rFonts w:ascii="Arial" w:eastAsiaTheme="minorHAnsi" w:hAnsi="Arial" w:cs="Arial"/>
          <w:b/>
          <w:bCs/>
          <w:sz w:val="20"/>
          <w:szCs w:val="20"/>
          <w:lang w:eastAsia="en-US"/>
        </w:rPr>
        <w:t>ev.č</w:t>
      </w:r>
      <w:proofErr w:type="spellEnd"/>
      <w:r w:rsidR="00430F69" w:rsidRPr="00573C6F">
        <w:rPr>
          <w:rFonts w:ascii="Arial" w:eastAsiaTheme="minorHAnsi" w:hAnsi="Arial" w:cs="Arial"/>
          <w:b/>
          <w:bCs/>
          <w:sz w:val="20"/>
          <w:szCs w:val="20"/>
          <w:lang w:eastAsia="en-US"/>
        </w:rPr>
        <w:t>. 40615-1</w:t>
      </w:r>
      <w:r w:rsidRPr="00573C6F">
        <w:rPr>
          <w:rFonts w:ascii="Arial" w:hAnsi="Arial" w:cs="Arial"/>
          <w:b/>
          <w:sz w:val="20"/>
          <w:szCs w:val="20"/>
        </w:rPr>
        <w:t>“</w:t>
      </w:r>
      <w:r w:rsidRPr="00573C6F">
        <w:rPr>
          <w:rFonts w:ascii="Arial" w:hAnsi="Arial" w:cs="Arial"/>
          <w:sz w:val="20"/>
          <w:szCs w:val="20"/>
        </w:rPr>
        <w:t xml:space="preserve"> (dále projektov</w:t>
      </w:r>
      <w:r w:rsidR="004E3E9A" w:rsidRPr="00573C6F">
        <w:rPr>
          <w:rFonts w:ascii="Arial" w:hAnsi="Arial" w:cs="Arial"/>
          <w:sz w:val="20"/>
          <w:szCs w:val="20"/>
        </w:rPr>
        <w:t>é</w:t>
      </w:r>
      <w:r w:rsidRPr="00573C6F">
        <w:rPr>
          <w:rFonts w:ascii="Arial" w:hAnsi="Arial" w:cs="Arial"/>
          <w:sz w:val="20"/>
          <w:szCs w:val="20"/>
        </w:rPr>
        <w:t xml:space="preserve"> dokumentace), kterou vypracoval</w:t>
      </w:r>
      <w:r w:rsidR="008B3BD5" w:rsidRPr="00573C6F">
        <w:rPr>
          <w:rFonts w:ascii="Arial" w:hAnsi="Arial" w:cs="Arial"/>
          <w:sz w:val="20"/>
          <w:szCs w:val="20"/>
        </w:rPr>
        <w:t xml:space="preserve">a společnost </w:t>
      </w:r>
      <w:r w:rsidR="00430F69" w:rsidRPr="00573C6F">
        <w:rPr>
          <w:rFonts w:ascii="Arial" w:hAnsi="Arial" w:cs="Arial"/>
          <w:sz w:val="20"/>
          <w:szCs w:val="20"/>
        </w:rPr>
        <w:t>Projekční kancelář PRIS spol. s r.o.,</w:t>
      </w:r>
      <w:r w:rsidRPr="00573C6F">
        <w:rPr>
          <w:rFonts w:ascii="Arial" w:hAnsi="Arial" w:cs="Arial"/>
          <w:sz w:val="20"/>
          <w:szCs w:val="20"/>
        </w:rPr>
        <w:t xml:space="preserve"> IČO: </w:t>
      </w:r>
      <w:r w:rsidR="00430F69" w:rsidRPr="00573C6F">
        <w:rPr>
          <w:rFonts w:ascii="Arial" w:hAnsi="Arial" w:cs="Arial"/>
          <w:sz w:val="20"/>
          <w:szCs w:val="20"/>
        </w:rPr>
        <w:t>46974806</w:t>
      </w:r>
      <w:r w:rsidR="004E3E9A" w:rsidRPr="00573C6F">
        <w:rPr>
          <w:rFonts w:ascii="Arial" w:hAnsi="Arial" w:cs="Arial"/>
          <w:sz w:val="20"/>
          <w:szCs w:val="20"/>
        </w:rPr>
        <w:t>,</w:t>
      </w:r>
      <w:r w:rsidRPr="00573C6F">
        <w:rPr>
          <w:rFonts w:ascii="Arial" w:hAnsi="Arial" w:cs="Arial"/>
          <w:sz w:val="20"/>
          <w:szCs w:val="20"/>
        </w:rPr>
        <w:t xml:space="preserve"> se sídlem </w:t>
      </w:r>
      <w:r w:rsidR="00430F69" w:rsidRPr="00573C6F">
        <w:rPr>
          <w:rFonts w:ascii="Arial" w:hAnsi="Arial" w:cs="Arial"/>
          <w:sz w:val="20"/>
          <w:szCs w:val="20"/>
        </w:rPr>
        <w:t xml:space="preserve">Osová 20, 625 00 Brno a </w:t>
      </w:r>
      <w:r w:rsidR="00430F69" w:rsidRPr="00573C6F">
        <w:rPr>
          <w:rFonts w:ascii="Arial" w:hAnsi="Arial" w:cs="Arial"/>
          <w:b/>
          <w:sz w:val="20"/>
          <w:szCs w:val="20"/>
        </w:rPr>
        <w:t>„</w:t>
      </w:r>
      <w:r w:rsidR="00430F69" w:rsidRPr="00573C6F">
        <w:rPr>
          <w:rFonts w:ascii="Arial" w:eastAsiaTheme="minorHAnsi" w:hAnsi="Arial" w:cs="Arial"/>
          <w:b/>
          <w:bCs/>
          <w:sz w:val="20"/>
          <w:szCs w:val="20"/>
          <w:lang w:eastAsia="en-US"/>
        </w:rPr>
        <w:t>III/40614 Mrákotín průtah, km 0,000-1,730</w:t>
      </w:r>
      <w:r w:rsidR="00430F69" w:rsidRPr="00573C6F">
        <w:rPr>
          <w:rFonts w:ascii="Arial" w:hAnsi="Arial" w:cs="Arial"/>
          <w:b/>
          <w:sz w:val="20"/>
          <w:szCs w:val="20"/>
        </w:rPr>
        <w:t>“</w:t>
      </w:r>
      <w:r w:rsidR="00430F69" w:rsidRPr="00573C6F">
        <w:rPr>
          <w:rFonts w:ascii="Arial" w:hAnsi="Arial" w:cs="Arial"/>
          <w:sz w:val="20"/>
          <w:szCs w:val="20"/>
        </w:rPr>
        <w:t xml:space="preserve"> (dále projektové dokumentace), kterou vypracovala společnost ADVISIA s.r.o., IČO: 24668613, se sídlem Pernerova 659/31a, 186 00 Praha 8</w:t>
      </w:r>
      <w:r w:rsidRPr="00573C6F">
        <w:rPr>
          <w:rFonts w:ascii="Arial" w:hAnsi="Arial" w:cs="Arial"/>
          <w:sz w:val="20"/>
          <w:szCs w:val="20"/>
        </w:rPr>
        <w:t>.</w:t>
      </w:r>
    </w:p>
    <w:p w14:paraId="7E9B94EB"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Projektová dokumentace včetně příslušných vyjádření k provedení stavby tvoří </w:t>
      </w:r>
      <w:r w:rsidRPr="00573C6F">
        <w:rPr>
          <w:rFonts w:ascii="Arial" w:hAnsi="Arial" w:cs="Arial"/>
          <w:b/>
          <w:sz w:val="20"/>
          <w:szCs w:val="20"/>
        </w:rPr>
        <w:t>přílohu A1</w:t>
      </w:r>
      <w:r w:rsidRPr="00573C6F">
        <w:rPr>
          <w:rFonts w:ascii="Arial" w:hAnsi="Arial" w:cs="Arial"/>
          <w:sz w:val="20"/>
          <w:szCs w:val="20"/>
        </w:rPr>
        <w:t xml:space="preserve"> zadávací dokumentace.</w:t>
      </w:r>
    </w:p>
    <w:p w14:paraId="31ACE53F"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Soupisy prací tvoří </w:t>
      </w:r>
      <w:r w:rsidRPr="00573C6F">
        <w:rPr>
          <w:rFonts w:ascii="Arial" w:hAnsi="Arial" w:cs="Arial"/>
          <w:b/>
          <w:sz w:val="20"/>
          <w:szCs w:val="20"/>
        </w:rPr>
        <w:t>přílohu A2</w:t>
      </w:r>
      <w:r w:rsidRPr="00573C6F">
        <w:rPr>
          <w:rFonts w:ascii="Arial" w:hAnsi="Arial" w:cs="Arial"/>
          <w:sz w:val="20"/>
          <w:szCs w:val="20"/>
        </w:rPr>
        <w:t xml:space="preserve"> zadávací dokumentace.</w:t>
      </w:r>
    </w:p>
    <w:p w14:paraId="50E36EB0"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Další technické podmínky jsou stanoveny v </w:t>
      </w:r>
      <w:r w:rsidRPr="00573C6F">
        <w:rPr>
          <w:rFonts w:ascii="Arial" w:hAnsi="Arial" w:cs="Arial"/>
          <w:b/>
          <w:sz w:val="20"/>
          <w:szCs w:val="20"/>
        </w:rPr>
        <w:t>příloze A3</w:t>
      </w:r>
      <w:r w:rsidRPr="00573C6F">
        <w:rPr>
          <w:rFonts w:ascii="Arial" w:hAnsi="Arial" w:cs="Arial"/>
          <w:sz w:val="20"/>
          <w:szCs w:val="20"/>
        </w:rPr>
        <w:t xml:space="preserve"> zadávací dokumentace.</w:t>
      </w:r>
    </w:p>
    <w:p w14:paraId="401A36BF"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Pokud jsou v projektové dokumentaci nebo ve výkazu výměr uvedeny technické nebo obchodní názvy, jedná se pouze o vymezení očekávaných standardů použitých materiálů. Zadavatel jednoznačně deklaruje, že umožní pro plnění veřejné zakázky použití i jiných, rovnocenných řešení a materiálů, pokud je účastník zadávacího řízení nabídne a pokud splní požadavky zadavatele na jejich funkci a kvalitu.</w:t>
      </w:r>
    </w:p>
    <w:p w14:paraId="48B30AF0" w14:textId="77777777" w:rsidR="00E12025" w:rsidRPr="00573C6F" w:rsidRDefault="00E12025" w:rsidP="005032FE">
      <w:pPr>
        <w:pStyle w:val="Nadpis5"/>
        <w:widowControl w:val="0"/>
        <w:numPr>
          <w:ilvl w:val="0"/>
          <w:numId w:val="0"/>
        </w:numPr>
        <w:spacing w:after="240"/>
        <w:ind w:left="709"/>
        <w:jc w:val="both"/>
        <w:rPr>
          <w:rFonts w:ascii="Arial" w:hAnsi="Arial" w:cs="Arial"/>
          <w:i w:val="0"/>
          <w:sz w:val="20"/>
          <w:szCs w:val="20"/>
          <w:lang w:val="cs-CZ"/>
        </w:rPr>
      </w:pPr>
      <w:r w:rsidRPr="00573C6F">
        <w:rPr>
          <w:rFonts w:ascii="Arial" w:hAnsi="Arial" w:cs="Arial"/>
          <w:i w:val="0"/>
          <w:sz w:val="20"/>
          <w:szCs w:val="20"/>
          <w:lang w:val="cs-CZ"/>
        </w:rPr>
        <w:t xml:space="preserve">Zadavatel připouští ve smyslu ustanovení § 90 a § 91 zákona použití i jiných, kvalitativně a technicky obdobných řešení. To platí ve všech případech, kdy zadavatel stanoví technické podmínky prostřednictvím odkazu na normy či technické dokumenty. </w:t>
      </w:r>
    </w:p>
    <w:p w14:paraId="17B772F4" w14:textId="77777777" w:rsidR="00E12025" w:rsidRPr="00573C6F" w:rsidRDefault="00E12025" w:rsidP="005032FE">
      <w:pPr>
        <w:pStyle w:val="Nadpis5"/>
        <w:widowControl w:val="0"/>
        <w:numPr>
          <w:ilvl w:val="0"/>
          <w:numId w:val="5"/>
        </w:numPr>
        <w:spacing w:after="240"/>
        <w:ind w:left="709" w:hanging="709"/>
        <w:rPr>
          <w:rFonts w:ascii="Arial" w:hAnsi="Arial" w:cs="Arial"/>
          <w:b/>
          <w:i w:val="0"/>
          <w:sz w:val="20"/>
          <w:szCs w:val="20"/>
          <w:lang w:val="cs-CZ"/>
        </w:rPr>
      </w:pPr>
      <w:r w:rsidRPr="00573C6F">
        <w:rPr>
          <w:rFonts w:ascii="Arial" w:hAnsi="Arial" w:cs="Arial"/>
          <w:b/>
          <w:i w:val="0"/>
          <w:sz w:val="20"/>
          <w:szCs w:val="20"/>
          <w:lang w:val="cs-CZ"/>
        </w:rPr>
        <w:lastRenderedPageBreak/>
        <w:t>Termíny a lhůty plnění veřejné zakázky</w:t>
      </w:r>
    </w:p>
    <w:p w14:paraId="73C1C557" w14:textId="4E87A4EC" w:rsidR="00E12025" w:rsidRPr="00573C6F" w:rsidRDefault="00E12025" w:rsidP="005032FE">
      <w:pPr>
        <w:widowControl w:val="0"/>
        <w:spacing w:before="240" w:after="240"/>
        <w:ind w:left="709"/>
        <w:jc w:val="both"/>
        <w:rPr>
          <w:rFonts w:ascii="Arial" w:hAnsi="Arial" w:cs="Arial"/>
          <w:sz w:val="20"/>
          <w:szCs w:val="20"/>
        </w:rPr>
      </w:pPr>
      <w:bookmarkStart w:id="13" w:name="_Toc427668320"/>
      <w:r w:rsidRPr="00573C6F">
        <w:rPr>
          <w:rFonts w:ascii="Arial" w:hAnsi="Arial" w:cs="Arial"/>
          <w:sz w:val="20"/>
          <w:szCs w:val="20"/>
        </w:rPr>
        <w:t xml:space="preserve">Předpokládaný termín zahájení plnění je </w:t>
      </w:r>
      <w:r w:rsidR="00C772D8" w:rsidRPr="00573C6F">
        <w:rPr>
          <w:rFonts w:ascii="Arial" w:hAnsi="Arial" w:cs="Arial"/>
          <w:sz w:val="20"/>
          <w:szCs w:val="20"/>
        </w:rPr>
        <w:t>duben</w:t>
      </w:r>
      <w:r w:rsidR="00C84504" w:rsidRPr="00573C6F">
        <w:rPr>
          <w:rFonts w:ascii="Arial" w:hAnsi="Arial" w:cs="Arial"/>
          <w:sz w:val="20"/>
          <w:szCs w:val="20"/>
        </w:rPr>
        <w:t xml:space="preserve"> - květen</w:t>
      </w:r>
      <w:r w:rsidRPr="00573C6F">
        <w:rPr>
          <w:rFonts w:ascii="Arial" w:hAnsi="Arial" w:cs="Arial"/>
          <w:sz w:val="20"/>
          <w:szCs w:val="20"/>
        </w:rPr>
        <w:t xml:space="preserve"> 202</w:t>
      </w:r>
      <w:r w:rsidR="00697090" w:rsidRPr="00573C6F">
        <w:rPr>
          <w:rFonts w:ascii="Arial" w:hAnsi="Arial" w:cs="Arial"/>
          <w:sz w:val="20"/>
          <w:szCs w:val="20"/>
        </w:rPr>
        <w:t>4</w:t>
      </w:r>
      <w:r w:rsidRPr="00573C6F">
        <w:rPr>
          <w:rFonts w:ascii="Arial" w:hAnsi="Arial" w:cs="Arial"/>
          <w:sz w:val="20"/>
          <w:szCs w:val="20"/>
        </w:rPr>
        <w:t xml:space="preserve">. </w:t>
      </w:r>
    </w:p>
    <w:p w14:paraId="6BBC9E7A" w14:textId="77777777" w:rsidR="00E12025" w:rsidRPr="00573C6F" w:rsidRDefault="00E12025" w:rsidP="005032FE">
      <w:pPr>
        <w:widowControl w:val="0"/>
        <w:spacing w:before="240" w:after="240"/>
        <w:ind w:left="709"/>
        <w:jc w:val="both"/>
        <w:rPr>
          <w:rFonts w:ascii="Arial" w:hAnsi="Arial" w:cs="Arial"/>
          <w:sz w:val="20"/>
          <w:szCs w:val="20"/>
        </w:rPr>
      </w:pPr>
      <w:r w:rsidRPr="00573C6F">
        <w:rPr>
          <w:rFonts w:ascii="Arial" w:hAnsi="Arial" w:cs="Arial"/>
          <w:sz w:val="20"/>
          <w:szCs w:val="20"/>
        </w:rPr>
        <w:t>Bližší termín plnění zadavatel stanovil v návrhu smlouvy o dílo</w:t>
      </w:r>
      <w:r w:rsidRPr="00573C6F">
        <w:rPr>
          <w:rFonts w:ascii="Arial" w:eastAsia="MS Mincho" w:hAnsi="Arial" w:cs="Arial"/>
          <w:bCs/>
          <w:iCs/>
          <w:sz w:val="20"/>
          <w:szCs w:val="20"/>
        </w:rPr>
        <w:t xml:space="preserve">. </w:t>
      </w:r>
    </w:p>
    <w:p w14:paraId="3E18A289" w14:textId="77777777" w:rsidR="00E12025" w:rsidRPr="00573C6F" w:rsidRDefault="00E12025" w:rsidP="005032FE">
      <w:pPr>
        <w:widowControl w:val="0"/>
        <w:spacing w:before="240" w:after="240"/>
        <w:ind w:left="709"/>
        <w:jc w:val="both"/>
        <w:rPr>
          <w:rFonts w:ascii="Arial" w:hAnsi="Arial" w:cs="Arial"/>
          <w:b/>
          <w:sz w:val="20"/>
          <w:szCs w:val="20"/>
        </w:rPr>
      </w:pPr>
      <w:r w:rsidRPr="00573C6F">
        <w:rPr>
          <w:rFonts w:ascii="Arial" w:hAnsi="Arial" w:cs="Arial"/>
          <w:b/>
          <w:sz w:val="20"/>
          <w:szCs w:val="20"/>
        </w:rPr>
        <w:t>Podmínky pro změnu termínu plnění</w:t>
      </w:r>
    </w:p>
    <w:p w14:paraId="5220311E" w14:textId="77777777" w:rsidR="00E12025" w:rsidRPr="00573C6F" w:rsidRDefault="00E12025" w:rsidP="005032FE">
      <w:pPr>
        <w:widowControl w:val="0"/>
        <w:spacing w:before="240" w:after="240"/>
        <w:ind w:left="709"/>
        <w:jc w:val="both"/>
        <w:rPr>
          <w:rFonts w:ascii="Arial" w:hAnsi="Arial" w:cs="Arial"/>
          <w:sz w:val="20"/>
          <w:szCs w:val="20"/>
        </w:rPr>
      </w:pPr>
      <w:r w:rsidRPr="00573C6F">
        <w:rPr>
          <w:rFonts w:ascii="Arial" w:hAnsi="Arial" w:cs="Arial"/>
          <w:sz w:val="20"/>
          <w:szCs w:val="20"/>
        </w:rPr>
        <w:t>Pokud z jakýchkoliv důvodů na straně zadavatele bude nemožné termín předpokládaného zahájení plnění dodržet (zejména prodloužením doby trvání zadávacího řízení) je zadavatel oprávněn jednostranně změnit předpokládaný termín zahájení. Doba plnění se pak prodlužuje o dobu shodnou s prodlením zadavatele tak, aby celková lhůta, po kterou je uskutečnění plnění vyžadováno, zůstala zachována. Dojde-li k důvodům na straně zadavatele, pro které bude zadavatelem změněn předpokládaný termín zahájení, bude smlouva mezi zadavatelem a vybraným dodavatelem obsahovat již termíny upravené podle skutečného termínu zahájení. Další údaje o termínu plnění jsou uvedeny v obchodních podmínkách (</w:t>
      </w:r>
      <w:r w:rsidRPr="00573C6F">
        <w:rPr>
          <w:rFonts w:ascii="Arial" w:hAnsi="Arial" w:cs="Arial"/>
          <w:b/>
          <w:sz w:val="20"/>
          <w:szCs w:val="20"/>
        </w:rPr>
        <w:t>příloha B3</w:t>
      </w:r>
      <w:r w:rsidRPr="00573C6F">
        <w:rPr>
          <w:rFonts w:ascii="Arial" w:hAnsi="Arial" w:cs="Arial"/>
          <w:sz w:val="20"/>
          <w:szCs w:val="20"/>
        </w:rPr>
        <w:t>) a návrhu smlouvy o dílo (</w:t>
      </w:r>
      <w:r w:rsidRPr="00573C6F">
        <w:rPr>
          <w:rFonts w:ascii="Arial" w:hAnsi="Arial" w:cs="Arial"/>
          <w:b/>
          <w:sz w:val="20"/>
          <w:szCs w:val="20"/>
        </w:rPr>
        <w:t>příloha B2)</w:t>
      </w:r>
      <w:r w:rsidRPr="00573C6F">
        <w:rPr>
          <w:rFonts w:ascii="Arial" w:hAnsi="Arial" w:cs="Arial"/>
          <w:sz w:val="20"/>
          <w:szCs w:val="20"/>
        </w:rPr>
        <w:t>.</w:t>
      </w:r>
    </w:p>
    <w:bookmarkEnd w:id="13"/>
    <w:p w14:paraId="38093373" w14:textId="77777777" w:rsidR="00E12025" w:rsidRPr="00573C6F" w:rsidRDefault="00E12025" w:rsidP="005032FE">
      <w:pPr>
        <w:pStyle w:val="Nadpis5"/>
        <w:widowControl w:val="0"/>
        <w:numPr>
          <w:ilvl w:val="0"/>
          <w:numId w:val="5"/>
        </w:numPr>
        <w:spacing w:after="240"/>
        <w:ind w:left="709" w:hanging="709"/>
        <w:rPr>
          <w:rFonts w:ascii="Arial" w:hAnsi="Arial" w:cs="Arial"/>
          <w:b/>
          <w:i w:val="0"/>
          <w:sz w:val="20"/>
          <w:szCs w:val="20"/>
          <w:lang w:val="cs-CZ"/>
        </w:rPr>
      </w:pPr>
      <w:r w:rsidRPr="00573C6F">
        <w:rPr>
          <w:rFonts w:ascii="Arial" w:hAnsi="Arial" w:cs="Arial"/>
          <w:b/>
          <w:i w:val="0"/>
          <w:sz w:val="20"/>
          <w:szCs w:val="20"/>
          <w:lang w:val="cs-CZ"/>
        </w:rPr>
        <w:t>Místo plnění veřejné zakázky</w:t>
      </w:r>
    </w:p>
    <w:p w14:paraId="54079DAA"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Místo plnění je podrobně popsáno v projektové dokumentaci.</w:t>
      </w:r>
    </w:p>
    <w:tbl>
      <w:tblPr>
        <w:tblW w:w="9072" w:type="dxa"/>
        <w:tblInd w:w="-5" w:type="dxa"/>
        <w:tblLayout w:type="fixed"/>
        <w:tblLook w:val="04A0" w:firstRow="1" w:lastRow="0" w:firstColumn="1" w:lastColumn="0" w:noHBand="0" w:noVBand="1"/>
      </w:tblPr>
      <w:tblGrid>
        <w:gridCol w:w="9072"/>
      </w:tblGrid>
      <w:tr w:rsidR="00E12025" w:rsidRPr="00573C6F" w14:paraId="662AF565" w14:textId="77777777" w:rsidTr="00B1288C">
        <w:tc>
          <w:tcPr>
            <w:tcW w:w="9072" w:type="dxa"/>
            <w:shd w:val="clear" w:color="auto" w:fill="FBE4D5"/>
          </w:tcPr>
          <w:p w14:paraId="43386943" w14:textId="77777777" w:rsidR="00E12025" w:rsidRPr="00573C6F" w:rsidRDefault="00E12025" w:rsidP="005032FE">
            <w:pPr>
              <w:pStyle w:val="Nadpis1"/>
              <w:keepNext w:val="0"/>
              <w:widowControl w:val="0"/>
              <w:spacing w:before="200" w:after="200"/>
              <w:jc w:val="center"/>
              <w:rPr>
                <w:rFonts w:ascii="Arial" w:hAnsi="Arial" w:cs="Arial"/>
                <w:b/>
                <w:sz w:val="20"/>
                <w:szCs w:val="20"/>
              </w:rPr>
            </w:pPr>
            <w:r w:rsidRPr="00573C6F">
              <w:rPr>
                <w:rFonts w:ascii="Arial" w:hAnsi="Arial" w:cs="Arial"/>
                <w:sz w:val="20"/>
                <w:szCs w:val="20"/>
                <w:lang w:eastAsia="ar-SA"/>
              </w:rPr>
              <w:tab/>
            </w:r>
            <w:bookmarkStart w:id="14" w:name="_3._Vymezení_klasifikace"/>
            <w:bookmarkStart w:id="15" w:name="_Toc29465842"/>
            <w:bookmarkStart w:id="16" w:name="_Toc31269471"/>
            <w:bookmarkEnd w:id="14"/>
            <w:r w:rsidRPr="00573C6F">
              <w:rPr>
                <w:rFonts w:ascii="Arial" w:hAnsi="Arial" w:cs="Arial"/>
                <w:b/>
                <w:sz w:val="20"/>
                <w:szCs w:val="20"/>
              </w:rPr>
              <w:t xml:space="preserve">3. Vymezení klasifikace </w:t>
            </w:r>
            <w:bookmarkEnd w:id="15"/>
            <w:r w:rsidRPr="00573C6F">
              <w:rPr>
                <w:rFonts w:ascii="Arial" w:hAnsi="Arial" w:cs="Arial"/>
                <w:b/>
                <w:sz w:val="20"/>
                <w:szCs w:val="20"/>
                <w:lang w:val="cs-CZ"/>
              </w:rPr>
              <w:t>veřejné zakázky</w:t>
            </w:r>
            <w:bookmarkEnd w:id="16"/>
          </w:p>
        </w:tc>
      </w:tr>
    </w:tbl>
    <w:p w14:paraId="5A1A84DB" w14:textId="77777777" w:rsidR="00E12025" w:rsidRPr="00573C6F" w:rsidRDefault="00E12025" w:rsidP="00FA5395">
      <w:pPr>
        <w:widowControl w:val="0"/>
        <w:spacing w:before="240" w:after="240"/>
        <w:ind w:firstLine="709"/>
        <w:jc w:val="both"/>
        <w:rPr>
          <w:rFonts w:ascii="Arial" w:hAnsi="Arial" w:cs="Arial"/>
          <w:sz w:val="20"/>
          <w:szCs w:val="20"/>
        </w:rPr>
      </w:pPr>
      <w:bookmarkStart w:id="17" w:name="_4._Předpokládaná_hodnota"/>
      <w:bookmarkEnd w:id="17"/>
      <w:r w:rsidRPr="00573C6F">
        <w:rPr>
          <w:rFonts w:ascii="Arial" w:hAnsi="Arial" w:cs="Arial"/>
          <w:sz w:val="20"/>
          <w:szCs w:val="20"/>
        </w:rPr>
        <w:t>45233100-0</w:t>
      </w:r>
      <w:r w:rsidR="00B1288C" w:rsidRPr="00573C6F">
        <w:rPr>
          <w:rFonts w:ascii="Arial" w:hAnsi="Arial" w:cs="Arial"/>
          <w:sz w:val="20"/>
          <w:szCs w:val="20"/>
        </w:rPr>
        <w:tab/>
      </w:r>
      <w:r w:rsidR="00B1288C" w:rsidRPr="00573C6F">
        <w:rPr>
          <w:rFonts w:ascii="Arial" w:hAnsi="Arial" w:cs="Arial"/>
          <w:sz w:val="20"/>
          <w:szCs w:val="20"/>
        </w:rPr>
        <w:tab/>
      </w:r>
      <w:r w:rsidRPr="00573C6F">
        <w:rPr>
          <w:rFonts w:ascii="Arial" w:hAnsi="Arial" w:cs="Arial"/>
          <w:sz w:val="20"/>
          <w:szCs w:val="20"/>
        </w:rPr>
        <w:t>Stavební úpravy</w:t>
      </w:r>
      <w:r w:rsidR="00167714" w:rsidRPr="00573C6F">
        <w:rPr>
          <w:rFonts w:ascii="Arial" w:hAnsi="Arial" w:cs="Arial"/>
          <w:sz w:val="20"/>
          <w:szCs w:val="20"/>
        </w:rPr>
        <w:t xml:space="preserve"> pro komunikace</w:t>
      </w:r>
    </w:p>
    <w:p w14:paraId="4667A3F8" w14:textId="660BE10D" w:rsidR="00C03A98" w:rsidRPr="00573C6F" w:rsidRDefault="00C03A98" w:rsidP="00FA5395">
      <w:pPr>
        <w:widowControl w:val="0"/>
        <w:spacing w:before="240" w:after="240"/>
        <w:ind w:firstLine="708"/>
        <w:jc w:val="both"/>
        <w:rPr>
          <w:rFonts w:ascii="Arial" w:hAnsi="Arial" w:cs="Arial"/>
          <w:sz w:val="20"/>
          <w:szCs w:val="20"/>
        </w:rPr>
      </w:pPr>
      <w:r w:rsidRPr="00573C6F">
        <w:rPr>
          <w:rFonts w:ascii="Arial" w:hAnsi="Arial" w:cs="Arial"/>
          <w:sz w:val="20"/>
          <w:szCs w:val="20"/>
        </w:rPr>
        <w:t>45233223-8</w:t>
      </w:r>
      <w:r w:rsidRPr="00573C6F">
        <w:rPr>
          <w:rFonts w:ascii="Arial" w:hAnsi="Arial" w:cs="Arial"/>
          <w:sz w:val="20"/>
          <w:szCs w:val="20"/>
        </w:rPr>
        <w:tab/>
      </w:r>
      <w:r w:rsidRPr="00573C6F">
        <w:rPr>
          <w:rFonts w:ascii="Arial" w:hAnsi="Arial" w:cs="Arial"/>
          <w:sz w:val="20"/>
          <w:szCs w:val="20"/>
        </w:rPr>
        <w:tab/>
        <w:t>Obnova povrchu vozovky</w:t>
      </w:r>
    </w:p>
    <w:p w14:paraId="13A58120" w14:textId="77777777" w:rsidR="00931122" w:rsidRPr="00573C6F" w:rsidRDefault="00FA5395" w:rsidP="00931122">
      <w:pPr>
        <w:widowControl w:val="0"/>
        <w:spacing w:before="240" w:after="240"/>
        <w:ind w:firstLine="709"/>
        <w:jc w:val="both"/>
        <w:rPr>
          <w:rFonts w:ascii="Arial" w:hAnsi="Arial" w:cs="Arial"/>
          <w:sz w:val="20"/>
          <w:szCs w:val="20"/>
        </w:rPr>
      </w:pPr>
      <w:r w:rsidRPr="00573C6F">
        <w:rPr>
          <w:rFonts w:ascii="Arial" w:hAnsi="Arial" w:cs="Arial"/>
          <w:sz w:val="20"/>
          <w:szCs w:val="20"/>
        </w:rPr>
        <w:t>45233142-6</w:t>
      </w:r>
      <w:r w:rsidRPr="00573C6F">
        <w:rPr>
          <w:rFonts w:ascii="Arial" w:hAnsi="Arial" w:cs="Arial"/>
          <w:sz w:val="20"/>
          <w:szCs w:val="20"/>
        </w:rPr>
        <w:tab/>
      </w:r>
      <w:r w:rsidRPr="00573C6F">
        <w:rPr>
          <w:rFonts w:ascii="Arial" w:hAnsi="Arial" w:cs="Arial"/>
          <w:sz w:val="20"/>
          <w:szCs w:val="20"/>
        </w:rPr>
        <w:tab/>
        <w:t>Práce na opravě silnic</w:t>
      </w:r>
    </w:p>
    <w:p w14:paraId="2EA2A233" w14:textId="22AAD4C6" w:rsidR="00931122" w:rsidRPr="00573C6F" w:rsidRDefault="00931122" w:rsidP="00931122">
      <w:pPr>
        <w:widowControl w:val="0"/>
        <w:spacing w:before="240" w:after="240"/>
        <w:ind w:firstLine="709"/>
        <w:jc w:val="both"/>
        <w:rPr>
          <w:rFonts w:ascii="Arial" w:hAnsi="Arial" w:cs="Arial"/>
          <w:sz w:val="20"/>
          <w:szCs w:val="20"/>
        </w:rPr>
      </w:pPr>
      <w:r w:rsidRPr="00573C6F">
        <w:rPr>
          <w:rFonts w:ascii="Arial" w:hAnsi="Arial" w:cs="Arial"/>
          <w:sz w:val="20"/>
          <w:szCs w:val="20"/>
        </w:rPr>
        <w:t xml:space="preserve">45223500-1 </w:t>
      </w:r>
      <w:r w:rsidRPr="00573C6F">
        <w:rPr>
          <w:rFonts w:ascii="Arial" w:hAnsi="Arial" w:cs="Arial"/>
          <w:sz w:val="20"/>
          <w:szCs w:val="20"/>
        </w:rPr>
        <w:tab/>
      </w:r>
      <w:r w:rsidRPr="00573C6F">
        <w:rPr>
          <w:rFonts w:ascii="Arial" w:hAnsi="Arial" w:cs="Arial"/>
          <w:sz w:val="20"/>
          <w:szCs w:val="20"/>
        </w:rPr>
        <w:tab/>
        <w:t>Železobetonové konstrukce</w:t>
      </w:r>
    </w:p>
    <w:p w14:paraId="4FC03D4A" w14:textId="250137C9" w:rsidR="00167714" w:rsidRPr="00573C6F" w:rsidRDefault="00931122" w:rsidP="00931122">
      <w:pPr>
        <w:widowControl w:val="0"/>
        <w:spacing w:before="240"/>
        <w:ind w:firstLine="709"/>
        <w:jc w:val="both"/>
        <w:rPr>
          <w:rFonts w:ascii="Arial" w:hAnsi="Arial" w:cs="Arial"/>
          <w:sz w:val="20"/>
          <w:szCs w:val="20"/>
        </w:rPr>
      </w:pPr>
      <w:r w:rsidRPr="00573C6F">
        <w:rPr>
          <w:rFonts w:ascii="Arial" w:hAnsi="Arial" w:cs="Arial"/>
          <w:sz w:val="20"/>
          <w:szCs w:val="20"/>
        </w:rPr>
        <w:t>45221100-3</w:t>
      </w:r>
      <w:r w:rsidRPr="00573C6F">
        <w:rPr>
          <w:rFonts w:ascii="Arial" w:hAnsi="Arial" w:cs="Arial"/>
          <w:sz w:val="20"/>
          <w:szCs w:val="20"/>
        </w:rPr>
        <w:tab/>
      </w:r>
      <w:r w:rsidRPr="00573C6F">
        <w:rPr>
          <w:rFonts w:ascii="Arial" w:hAnsi="Arial" w:cs="Arial"/>
          <w:sz w:val="20"/>
          <w:szCs w:val="20"/>
        </w:rPr>
        <w:tab/>
        <w:t>Stavební úpravy mostů</w:t>
      </w:r>
    </w:p>
    <w:tbl>
      <w:tblPr>
        <w:tblpPr w:leftFromText="141" w:rightFromText="141" w:vertAnchor="text" w:horzAnchor="margin" w:tblpX="-39" w:tblpY="291"/>
        <w:tblW w:w="9067" w:type="dxa"/>
        <w:tblLayout w:type="fixed"/>
        <w:tblLook w:val="0000" w:firstRow="0" w:lastRow="0" w:firstColumn="0" w:lastColumn="0" w:noHBand="0" w:noVBand="0"/>
      </w:tblPr>
      <w:tblGrid>
        <w:gridCol w:w="9067"/>
      </w:tblGrid>
      <w:tr w:rsidR="00E12025" w:rsidRPr="00573C6F" w14:paraId="1022CC7C" w14:textId="77777777" w:rsidTr="00B1288C">
        <w:tc>
          <w:tcPr>
            <w:tcW w:w="9067" w:type="dxa"/>
            <w:shd w:val="clear" w:color="auto" w:fill="FDE9D9"/>
            <w:vAlign w:val="center"/>
          </w:tcPr>
          <w:p w14:paraId="1CFC24F7"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18" w:name="_Toc29465843"/>
            <w:bookmarkStart w:id="19" w:name="_Toc31269472"/>
            <w:r w:rsidRPr="00573C6F">
              <w:rPr>
                <w:rFonts w:ascii="Arial" w:hAnsi="Arial" w:cs="Arial"/>
                <w:b/>
                <w:sz w:val="20"/>
                <w:szCs w:val="20"/>
              </w:rPr>
              <w:t>4. Předpokládaná hodnota veřejné zakázky</w:t>
            </w:r>
            <w:bookmarkEnd w:id="18"/>
            <w:r w:rsidRPr="00573C6F">
              <w:rPr>
                <w:rFonts w:ascii="Arial" w:hAnsi="Arial" w:cs="Arial"/>
                <w:b/>
                <w:sz w:val="20"/>
                <w:szCs w:val="20"/>
                <w:lang w:val="cs-CZ"/>
              </w:rPr>
              <w:t xml:space="preserve"> a způsob financování</w:t>
            </w:r>
            <w:bookmarkEnd w:id="19"/>
          </w:p>
        </w:tc>
      </w:tr>
    </w:tbl>
    <w:p w14:paraId="220B5FBB" w14:textId="77777777" w:rsidR="00E12025" w:rsidRPr="00573C6F" w:rsidRDefault="00E12025" w:rsidP="005032FE">
      <w:pPr>
        <w:widowControl w:val="0"/>
        <w:numPr>
          <w:ilvl w:val="0"/>
          <w:numId w:val="23"/>
        </w:numPr>
        <w:spacing w:before="240" w:after="240"/>
        <w:ind w:hanging="720"/>
        <w:jc w:val="both"/>
        <w:rPr>
          <w:rFonts w:ascii="Arial" w:hAnsi="Arial" w:cs="Arial"/>
          <w:sz w:val="20"/>
          <w:szCs w:val="20"/>
        </w:rPr>
      </w:pPr>
      <w:r w:rsidRPr="00573C6F">
        <w:rPr>
          <w:rFonts w:ascii="Arial" w:hAnsi="Arial" w:cs="Arial"/>
          <w:sz w:val="20"/>
          <w:szCs w:val="20"/>
        </w:rPr>
        <w:t>Předpokládaná hodnota veřejné zakázky je uvedena na profilu zadavatele a případně v oznámení o zahájení zadávacího řízení uveřejněném ve Věstníku veřejných zakázek.</w:t>
      </w:r>
    </w:p>
    <w:p w14:paraId="364CD53E" w14:textId="6A299253" w:rsidR="00E12025" w:rsidRPr="00573C6F" w:rsidRDefault="00C03A98" w:rsidP="003563A2">
      <w:pPr>
        <w:widowControl w:val="0"/>
        <w:numPr>
          <w:ilvl w:val="0"/>
          <w:numId w:val="23"/>
        </w:numPr>
        <w:spacing w:before="240" w:after="240"/>
        <w:ind w:hanging="720"/>
        <w:jc w:val="both"/>
        <w:rPr>
          <w:rFonts w:ascii="Arial" w:hAnsi="Arial" w:cs="Arial"/>
          <w:sz w:val="20"/>
          <w:szCs w:val="20"/>
        </w:rPr>
      </w:pPr>
      <w:r w:rsidRPr="00573C6F">
        <w:rPr>
          <w:rFonts w:ascii="Arial" w:hAnsi="Arial" w:cs="Arial"/>
          <w:sz w:val="20"/>
          <w:szCs w:val="20"/>
        </w:rPr>
        <w:t xml:space="preserve">Zadavatel předpokládá veřejnou zakázku </w:t>
      </w:r>
      <w:r w:rsidR="003563A2" w:rsidRPr="00573C6F">
        <w:rPr>
          <w:rFonts w:ascii="Arial" w:hAnsi="Arial" w:cs="Arial"/>
          <w:sz w:val="20"/>
          <w:szCs w:val="20"/>
        </w:rPr>
        <w:t>(spolu)</w:t>
      </w:r>
      <w:r w:rsidRPr="00573C6F">
        <w:rPr>
          <w:rFonts w:ascii="Arial" w:hAnsi="Arial" w:cs="Arial"/>
          <w:sz w:val="20"/>
          <w:szCs w:val="20"/>
        </w:rPr>
        <w:t>financovat z investičních prostředků přidělených zřizovatelem</w:t>
      </w:r>
      <w:r w:rsidR="003563A2" w:rsidRPr="00573C6F">
        <w:rPr>
          <w:rFonts w:ascii="Arial" w:hAnsi="Arial" w:cs="Arial"/>
          <w:sz w:val="20"/>
          <w:szCs w:val="20"/>
        </w:rPr>
        <w:t xml:space="preserve"> a z rozpočtu Státního fondu dopravní infrastruktury</w:t>
      </w:r>
      <w:r w:rsidRPr="00573C6F">
        <w:rPr>
          <w:rFonts w:ascii="Arial" w:hAnsi="Arial" w:cs="Arial"/>
          <w:sz w:val="20"/>
          <w:szCs w:val="20"/>
        </w:rPr>
        <w:t>.</w:t>
      </w:r>
    </w:p>
    <w:tbl>
      <w:tblPr>
        <w:tblW w:w="9072" w:type="dxa"/>
        <w:tblInd w:w="-5" w:type="dxa"/>
        <w:tblLayout w:type="fixed"/>
        <w:tblLook w:val="0000" w:firstRow="0" w:lastRow="0" w:firstColumn="0" w:lastColumn="0" w:noHBand="0" w:noVBand="0"/>
      </w:tblPr>
      <w:tblGrid>
        <w:gridCol w:w="9072"/>
      </w:tblGrid>
      <w:tr w:rsidR="00E12025" w:rsidRPr="00573C6F" w14:paraId="7F3DB30B" w14:textId="77777777" w:rsidTr="00B1288C">
        <w:tc>
          <w:tcPr>
            <w:tcW w:w="9072" w:type="dxa"/>
            <w:shd w:val="clear" w:color="auto" w:fill="FDE9D9"/>
          </w:tcPr>
          <w:p w14:paraId="3C9D727B" w14:textId="77777777" w:rsidR="00E12025" w:rsidRPr="00573C6F" w:rsidRDefault="00E12025" w:rsidP="005032FE">
            <w:pPr>
              <w:pStyle w:val="Nadpis1"/>
              <w:keepNext w:val="0"/>
              <w:widowControl w:val="0"/>
              <w:spacing w:before="200" w:after="200"/>
              <w:jc w:val="center"/>
              <w:rPr>
                <w:rFonts w:ascii="Arial" w:hAnsi="Arial" w:cs="Arial"/>
                <w:b/>
                <w:sz w:val="20"/>
                <w:szCs w:val="20"/>
              </w:rPr>
            </w:pPr>
            <w:bookmarkStart w:id="20" w:name="_5._Vyhrazené_změny"/>
            <w:bookmarkStart w:id="21" w:name="_Toc29465844"/>
            <w:bookmarkStart w:id="22" w:name="_Toc31269473"/>
            <w:bookmarkEnd w:id="20"/>
            <w:r w:rsidRPr="00573C6F">
              <w:rPr>
                <w:rFonts w:ascii="Arial" w:hAnsi="Arial" w:cs="Arial"/>
                <w:b/>
                <w:sz w:val="20"/>
                <w:szCs w:val="20"/>
                <w:lang w:val="cs-CZ"/>
              </w:rPr>
              <w:t>5</w:t>
            </w:r>
            <w:r w:rsidRPr="00573C6F">
              <w:rPr>
                <w:rFonts w:ascii="Arial" w:hAnsi="Arial" w:cs="Arial"/>
                <w:b/>
                <w:sz w:val="20"/>
                <w:szCs w:val="20"/>
              </w:rPr>
              <w:t xml:space="preserve">. </w:t>
            </w:r>
            <w:r w:rsidRPr="00573C6F">
              <w:rPr>
                <w:rFonts w:ascii="Arial" w:hAnsi="Arial" w:cs="Arial"/>
                <w:b/>
                <w:sz w:val="20"/>
                <w:szCs w:val="20"/>
                <w:lang w:val="cs-CZ"/>
              </w:rPr>
              <w:t>Vyhrazené změny závazku</w:t>
            </w:r>
            <w:bookmarkEnd w:id="21"/>
            <w:bookmarkEnd w:id="22"/>
          </w:p>
        </w:tc>
      </w:tr>
    </w:tbl>
    <w:p w14:paraId="7D0AAF71" w14:textId="77777777" w:rsidR="00E12025" w:rsidRPr="00573C6F" w:rsidRDefault="00E12025" w:rsidP="005032FE">
      <w:pPr>
        <w:pStyle w:val="Zkladntext2"/>
        <w:widowControl w:val="0"/>
        <w:numPr>
          <w:ilvl w:val="0"/>
          <w:numId w:val="17"/>
        </w:numPr>
        <w:shd w:val="clear" w:color="auto" w:fill="FFFFFF"/>
        <w:spacing w:before="240" w:after="240" w:line="240" w:lineRule="auto"/>
        <w:ind w:left="709" w:hanging="709"/>
        <w:jc w:val="both"/>
        <w:rPr>
          <w:rFonts w:ascii="Arial" w:hAnsi="Arial" w:cs="Arial"/>
          <w:sz w:val="20"/>
          <w:szCs w:val="20"/>
        </w:rPr>
      </w:pPr>
      <w:r w:rsidRPr="00573C6F">
        <w:rPr>
          <w:rFonts w:ascii="Arial" w:hAnsi="Arial" w:cs="Arial"/>
          <w:sz w:val="20"/>
          <w:szCs w:val="20"/>
        </w:rPr>
        <w:t>Zadavatel si v souladu s § 100 odst. 1 zákona vyhrazuje možnost změny závazku ze smlouvy o dílo pouze za podmínek, stanovených v obchodních podmínkách (zejména změna sazby DPH, změna poddodavatele, změna lhůty plnění atd.).</w:t>
      </w:r>
    </w:p>
    <w:p w14:paraId="1DF98B66" w14:textId="77777777" w:rsidR="00E12025" w:rsidRPr="00573C6F" w:rsidRDefault="00E12025" w:rsidP="005032FE">
      <w:pPr>
        <w:widowControl w:val="0"/>
        <w:numPr>
          <w:ilvl w:val="0"/>
          <w:numId w:val="20"/>
        </w:numPr>
        <w:shd w:val="clear" w:color="auto" w:fill="FFFFFF"/>
        <w:spacing w:before="240" w:after="240"/>
        <w:ind w:left="709" w:hanging="709"/>
        <w:jc w:val="both"/>
        <w:rPr>
          <w:rFonts w:ascii="Arial" w:hAnsi="Arial" w:cs="Arial"/>
          <w:sz w:val="20"/>
          <w:szCs w:val="20"/>
        </w:rPr>
      </w:pPr>
      <w:r w:rsidRPr="00573C6F">
        <w:rPr>
          <w:rFonts w:ascii="Arial" w:hAnsi="Arial" w:cs="Arial"/>
          <w:sz w:val="20"/>
          <w:szCs w:val="20"/>
        </w:rPr>
        <w:t xml:space="preserve">Zadavatel si pro dobu realizace plnění předmětu veřejné zakázky nevyhrazuje podmínku změny dodavatele dle § 100 odst. 2 zákona.  </w:t>
      </w:r>
    </w:p>
    <w:tbl>
      <w:tblPr>
        <w:tblW w:w="9072" w:type="dxa"/>
        <w:tblInd w:w="-5" w:type="dxa"/>
        <w:tblLayout w:type="fixed"/>
        <w:tblLook w:val="0000" w:firstRow="0" w:lastRow="0" w:firstColumn="0" w:lastColumn="0" w:noHBand="0" w:noVBand="0"/>
      </w:tblPr>
      <w:tblGrid>
        <w:gridCol w:w="9072"/>
      </w:tblGrid>
      <w:tr w:rsidR="00E12025" w:rsidRPr="00573C6F" w14:paraId="14F62572" w14:textId="77777777" w:rsidTr="00B1288C">
        <w:tc>
          <w:tcPr>
            <w:tcW w:w="9072" w:type="dxa"/>
            <w:shd w:val="clear" w:color="auto" w:fill="FDE9D9"/>
          </w:tcPr>
          <w:p w14:paraId="09657996" w14:textId="77777777" w:rsidR="00E12025" w:rsidRPr="00573C6F" w:rsidRDefault="00E12025" w:rsidP="005032FE">
            <w:pPr>
              <w:pStyle w:val="Nadpis1"/>
              <w:keepNext w:val="0"/>
              <w:widowControl w:val="0"/>
              <w:spacing w:before="200" w:after="200"/>
              <w:jc w:val="center"/>
              <w:rPr>
                <w:rFonts w:ascii="Arial" w:hAnsi="Arial" w:cs="Arial"/>
                <w:b/>
                <w:sz w:val="20"/>
                <w:szCs w:val="20"/>
              </w:rPr>
            </w:pPr>
            <w:bookmarkStart w:id="23" w:name="_6._Požadavky_na"/>
            <w:bookmarkStart w:id="24" w:name="_Toc29465845"/>
            <w:bookmarkStart w:id="25" w:name="_Toc31269474"/>
            <w:bookmarkEnd w:id="23"/>
            <w:r w:rsidRPr="00573C6F">
              <w:rPr>
                <w:rFonts w:ascii="Arial" w:hAnsi="Arial" w:cs="Arial"/>
                <w:b/>
                <w:sz w:val="20"/>
                <w:szCs w:val="20"/>
                <w:lang w:val="cs-CZ"/>
              </w:rPr>
              <w:t>6</w:t>
            </w:r>
            <w:r w:rsidRPr="00573C6F">
              <w:rPr>
                <w:rFonts w:ascii="Arial" w:hAnsi="Arial" w:cs="Arial"/>
                <w:b/>
                <w:sz w:val="20"/>
                <w:szCs w:val="20"/>
              </w:rPr>
              <w:t>. Požadavky na varianty</w:t>
            </w:r>
            <w:bookmarkEnd w:id="24"/>
            <w:bookmarkEnd w:id="25"/>
          </w:p>
        </w:tc>
      </w:tr>
    </w:tbl>
    <w:p w14:paraId="4207317F" w14:textId="77777777" w:rsidR="00E12025" w:rsidRPr="00573C6F" w:rsidRDefault="00E12025" w:rsidP="005032FE">
      <w:pPr>
        <w:widowControl w:val="0"/>
        <w:spacing w:before="240" w:after="240"/>
        <w:jc w:val="both"/>
        <w:rPr>
          <w:rFonts w:ascii="Arial" w:hAnsi="Arial" w:cs="Arial"/>
          <w:sz w:val="20"/>
          <w:szCs w:val="20"/>
        </w:rPr>
      </w:pPr>
      <w:r w:rsidRPr="00573C6F">
        <w:rPr>
          <w:rFonts w:ascii="Arial" w:hAnsi="Arial" w:cs="Arial"/>
          <w:sz w:val="20"/>
          <w:szCs w:val="20"/>
        </w:rPr>
        <w:lastRenderedPageBreak/>
        <w:t>Zadavatel nepřipouští variantní řešení.</w:t>
      </w:r>
    </w:p>
    <w:tbl>
      <w:tblPr>
        <w:tblW w:w="9072" w:type="dxa"/>
        <w:tblInd w:w="-5" w:type="dxa"/>
        <w:tblLayout w:type="fixed"/>
        <w:tblLook w:val="0000" w:firstRow="0" w:lastRow="0" w:firstColumn="0" w:lastColumn="0" w:noHBand="0" w:noVBand="0"/>
      </w:tblPr>
      <w:tblGrid>
        <w:gridCol w:w="9072"/>
      </w:tblGrid>
      <w:tr w:rsidR="00E12025" w:rsidRPr="00573C6F" w14:paraId="698C0122" w14:textId="77777777" w:rsidTr="00B1288C">
        <w:tc>
          <w:tcPr>
            <w:tcW w:w="9072" w:type="dxa"/>
            <w:shd w:val="clear" w:color="auto" w:fill="FDE9D9"/>
          </w:tcPr>
          <w:p w14:paraId="2902BFFC" w14:textId="77777777" w:rsidR="00E12025" w:rsidRPr="00573C6F" w:rsidRDefault="00E12025" w:rsidP="005032FE">
            <w:pPr>
              <w:pStyle w:val="Nadpis1"/>
              <w:keepNext w:val="0"/>
              <w:widowControl w:val="0"/>
              <w:spacing w:before="200" w:after="200"/>
              <w:jc w:val="center"/>
              <w:rPr>
                <w:rFonts w:ascii="Arial" w:hAnsi="Arial" w:cs="Arial"/>
                <w:b/>
                <w:sz w:val="20"/>
                <w:szCs w:val="20"/>
              </w:rPr>
            </w:pPr>
            <w:bookmarkStart w:id="26" w:name="_7._Jistota"/>
            <w:bookmarkStart w:id="27" w:name="_Toc29465846"/>
            <w:bookmarkStart w:id="28" w:name="_Toc31269475"/>
            <w:bookmarkEnd w:id="26"/>
            <w:r w:rsidRPr="00573C6F">
              <w:rPr>
                <w:rFonts w:ascii="Arial" w:hAnsi="Arial" w:cs="Arial"/>
                <w:b/>
                <w:sz w:val="20"/>
                <w:szCs w:val="20"/>
                <w:lang w:val="cs-CZ"/>
              </w:rPr>
              <w:t>7</w:t>
            </w:r>
            <w:r w:rsidRPr="00573C6F">
              <w:rPr>
                <w:rFonts w:ascii="Arial" w:hAnsi="Arial" w:cs="Arial"/>
                <w:b/>
                <w:sz w:val="20"/>
                <w:szCs w:val="20"/>
              </w:rPr>
              <w:t>. Jistota</w:t>
            </w:r>
            <w:bookmarkEnd w:id="27"/>
            <w:bookmarkEnd w:id="28"/>
          </w:p>
        </w:tc>
      </w:tr>
    </w:tbl>
    <w:p w14:paraId="3B146658" w14:textId="268BE4C7" w:rsidR="00E12025" w:rsidRPr="00573C6F" w:rsidRDefault="00E12025" w:rsidP="005032FE">
      <w:pPr>
        <w:widowControl w:val="0"/>
        <w:numPr>
          <w:ilvl w:val="0"/>
          <w:numId w:val="21"/>
        </w:numPr>
        <w:tabs>
          <w:tab w:val="left" w:pos="709"/>
          <w:tab w:val="left" w:pos="1111"/>
        </w:tabs>
        <w:overflowPunct w:val="0"/>
        <w:autoSpaceDE w:val="0"/>
        <w:autoSpaceDN w:val="0"/>
        <w:adjustRightInd w:val="0"/>
        <w:spacing w:before="240" w:after="240"/>
        <w:ind w:hanging="720"/>
        <w:jc w:val="both"/>
        <w:textAlignment w:val="baseline"/>
        <w:rPr>
          <w:rFonts w:ascii="Arial" w:hAnsi="Arial" w:cs="Arial"/>
          <w:sz w:val="20"/>
          <w:szCs w:val="20"/>
        </w:rPr>
      </w:pPr>
      <w:r w:rsidRPr="00573C6F">
        <w:rPr>
          <w:rFonts w:ascii="Arial" w:hAnsi="Arial" w:cs="Arial"/>
          <w:sz w:val="20"/>
          <w:szCs w:val="20"/>
        </w:rPr>
        <w:t xml:space="preserve">Zadavatel požaduje, aby účastnící zadávacího řízení poskytli jistotu ve výši </w:t>
      </w:r>
      <w:del w:id="29" w:author="Kostelecká Miluše" w:date="2024-01-28T21:46:00Z">
        <w:r w:rsidR="004635F9" w:rsidRPr="00573C6F" w:rsidDel="00B96A6B">
          <w:rPr>
            <w:rFonts w:ascii="Arial" w:hAnsi="Arial" w:cs="Arial"/>
            <w:b/>
            <w:sz w:val="20"/>
            <w:szCs w:val="20"/>
          </w:rPr>
          <w:delText>183</w:delText>
        </w:r>
        <w:r w:rsidRPr="00573C6F" w:rsidDel="00B96A6B">
          <w:rPr>
            <w:rFonts w:ascii="Arial" w:hAnsi="Arial" w:cs="Arial"/>
            <w:b/>
            <w:sz w:val="20"/>
            <w:szCs w:val="20"/>
          </w:rPr>
          <w:delText>.000</w:delText>
        </w:r>
      </w:del>
      <w:proofErr w:type="gramStart"/>
      <w:ins w:id="30" w:author="Kostelecká Miluše" w:date="2024-01-28T21:46:00Z">
        <w:r w:rsidR="00B96A6B">
          <w:rPr>
            <w:rFonts w:ascii="Arial" w:hAnsi="Arial" w:cs="Arial"/>
            <w:b/>
            <w:sz w:val="20"/>
            <w:szCs w:val="20"/>
          </w:rPr>
          <w:t>165</w:t>
        </w:r>
        <w:proofErr w:type="gramEnd"/>
        <w:r w:rsidR="00B96A6B">
          <w:rPr>
            <w:rFonts w:ascii="Arial" w:hAnsi="Arial" w:cs="Arial"/>
            <w:b/>
            <w:sz w:val="20"/>
            <w:szCs w:val="20"/>
          </w:rPr>
          <w:t>.</w:t>
        </w:r>
        <w:proofErr w:type="gramStart"/>
        <w:r w:rsidR="00B96A6B">
          <w:rPr>
            <w:rFonts w:ascii="Arial" w:hAnsi="Arial" w:cs="Arial"/>
            <w:b/>
            <w:sz w:val="20"/>
            <w:szCs w:val="20"/>
          </w:rPr>
          <w:t>000</w:t>
        </w:r>
      </w:ins>
      <w:r w:rsidRPr="00573C6F">
        <w:rPr>
          <w:rFonts w:ascii="Arial" w:hAnsi="Arial" w:cs="Arial"/>
          <w:b/>
          <w:sz w:val="20"/>
          <w:szCs w:val="20"/>
        </w:rPr>
        <w:t>,</w:t>
      </w:r>
      <w:proofErr w:type="gramEnd"/>
      <w:r w:rsidRPr="00573C6F">
        <w:rPr>
          <w:rFonts w:ascii="Arial" w:hAnsi="Arial" w:cs="Arial"/>
          <w:b/>
          <w:sz w:val="20"/>
          <w:szCs w:val="20"/>
        </w:rPr>
        <w:t>--</w:t>
      </w:r>
      <w:r w:rsidR="001452DC" w:rsidRPr="00573C6F">
        <w:rPr>
          <w:rFonts w:ascii="Arial" w:hAnsi="Arial" w:cs="Arial"/>
          <w:b/>
          <w:sz w:val="20"/>
          <w:szCs w:val="20"/>
        </w:rPr>
        <w:t xml:space="preserve"> </w:t>
      </w:r>
      <w:r w:rsidRPr="00573C6F">
        <w:rPr>
          <w:rFonts w:ascii="Arial" w:hAnsi="Arial" w:cs="Arial"/>
          <w:b/>
          <w:sz w:val="20"/>
          <w:szCs w:val="20"/>
        </w:rPr>
        <w:t>Kč</w:t>
      </w:r>
      <w:r w:rsidRPr="00573C6F">
        <w:rPr>
          <w:rFonts w:ascii="Arial" w:hAnsi="Arial" w:cs="Arial"/>
          <w:sz w:val="20"/>
          <w:szCs w:val="20"/>
        </w:rPr>
        <w:t xml:space="preserve">. </w:t>
      </w:r>
      <w:r w:rsidRPr="00573C6F">
        <w:rPr>
          <w:rFonts w:ascii="Arial" w:hAnsi="Arial" w:cs="Arial"/>
          <w:iCs/>
          <w:sz w:val="20"/>
          <w:szCs w:val="20"/>
        </w:rPr>
        <w:t>Jistotu poskytne účastník, který podá nabídku, a to formou složení peněžní částky na účet zadavatele, formou bankovní záruky nebo pojištění záruky ve prospěch zadavatele,</w:t>
      </w:r>
      <w:r w:rsidRPr="00573C6F">
        <w:rPr>
          <w:rFonts w:ascii="Arial" w:hAnsi="Arial" w:cs="Arial"/>
          <w:sz w:val="20"/>
          <w:szCs w:val="20"/>
        </w:rPr>
        <w:t xml:space="preserve"> v souladu s ustanovením § 41 zákona</w:t>
      </w:r>
      <w:r w:rsidRPr="00573C6F">
        <w:rPr>
          <w:rFonts w:ascii="Arial" w:hAnsi="Arial" w:cs="Arial"/>
          <w:iCs/>
          <w:sz w:val="20"/>
          <w:szCs w:val="20"/>
        </w:rPr>
        <w:t xml:space="preserve">. </w:t>
      </w:r>
    </w:p>
    <w:p w14:paraId="18A71483" w14:textId="77777777" w:rsidR="00E12025" w:rsidRPr="00573C6F" w:rsidRDefault="00E12025" w:rsidP="005032FE">
      <w:pPr>
        <w:widowControl w:val="0"/>
        <w:numPr>
          <w:ilvl w:val="0"/>
          <w:numId w:val="21"/>
        </w:numPr>
        <w:tabs>
          <w:tab w:val="left" w:pos="709"/>
          <w:tab w:val="left" w:pos="1111"/>
        </w:tabs>
        <w:overflowPunct w:val="0"/>
        <w:autoSpaceDE w:val="0"/>
        <w:autoSpaceDN w:val="0"/>
        <w:adjustRightInd w:val="0"/>
        <w:spacing w:before="240" w:after="240"/>
        <w:ind w:hanging="720"/>
        <w:jc w:val="both"/>
        <w:textAlignment w:val="baseline"/>
        <w:rPr>
          <w:rFonts w:ascii="Arial" w:hAnsi="Arial" w:cs="Arial"/>
          <w:sz w:val="20"/>
          <w:szCs w:val="20"/>
        </w:rPr>
      </w:pPr>
      <w:r w:rsidRPr="00573C6F">
        <w:rPr>
          <w:rFonts w:ascii="Arial" w:hAnsi="Arial" w:cs="Arial"/>
          <w:sz w:val="20"/>
          <w:szCs w:val="20"/>
        </w:rPr>
        <w:t>Další podmínky pro poskytnutí jistoty</w:t>
      </w:r>
    </w:p>
    <w:p w14:paraId="5CCAB78F" w14:textId="2901A481" w:rsidR="00E12025" w:rsidRPr="00573C6F" w:rsidRDefault="00E12025" w:rsidP="005032FE">
      <w:pPr>
        <w:widowControl w:val="0"/>
        <w:tabs>
          <w:tab w:val="left" w:pos="709"/>
        </w:tabs>
        <w:spacing w:before="240" w:after="240"/>
        <w:ind w:left="708"/>
        <w:jc w:val="both"/>
        <w:rPr>
          <w:rFonts w:ascii="Arial" w:hAnsi="Arial" w:cs="Arial"/>
          <w:sz w:val="20"/>
          <w:szCs w:val="20"/>
        </w:rPr>
      </w:pPr>
      <w:r w:rsidRPr="00573C6F">
        <w:rPr>
          <w:rFonts w:ascii="Arial" w:hAnsi="Arial" w:cs="Arial"/>
          <w:sz w:val="20"/>
          <w:szCs w:val="20"/>
        </w:rPr>
        <w:t xml:space="preserve">Pro složení peněžní částky uvádí zadavatel číslo účtu: </w:t>
      </w:r>
      <w:r w:rsidRPr="00573C6F">
        <w:rPr>
          <w:rFonts w:ascii="Arial" w:hAnsi="Arial" w:cs="Arial"/>
          <w:b/>
          <w:sz w:val="20"/>
          <w:szCs w:val="20"/>
        </w:rPr>
        <w:t>18330681/0100</w:t>
      </w:r>
      <w:r w:rsidRPr="00573C6F">
        <w:rPr>
          <w:rFonts w:ascii="Arial" w:hAnsi="Arial" w:cs="Arial"/>
          <w:sz w:val="20"/>
          <w:szCs w:val="20"/>
        </w:rPr>
        <w:t xml:space="preserve">. Při vložení peněžní částky na účet zadavatele je nutné uvést </w:t>
      </w:r>
      <w:r w:rsidRPr="00573C6F">
        <w:rPr>
          <w:rFonts w:ascii="Arial" w:hAnsi="Arial" w:cs="Arial"/>
          <w:b/>
          <w:sz w:val="20"/>
          <w:szCs w:val="20"/>
        </w:rPr>
        <w:t>variabilní symbol</w:t>
      </w:r>
      <w:r w:rsidRPr="00AA77DF">
        <w:rPr>
          <w:rFonts w:ascii="Arial" w:hAnsi="Arial" w:cs="Arial"/>
          <w:b/>
          <w:sz w:val="20"/>
          <w:szCs w:val="20"/>
        </w:rPr>
        <w:t>:</w:t>
      </w:r>
      <w:r w:rsidRPr="00AA77DF">
        <w:rPr>
          <w:rFonts w:ascii="Arial" w:hAnsi="Arial" w:cs="Arial"/>
          <w:sz w:val="20"/>
          <w:szCs w:val="20"/>
        </w:rPr>
        <w:t xml:space="preserve"> </w:t>
      </w:r>
      <w:r w:rsidRPr="00AA77DF">
        <w:rPr>
          <w:rFonts w:ascii="Arial" w:hAnsi="Arial" w:cs="Arial"/>
          <w:b/>
          <w:sz w:val="20"/>
          <w:szCs w:val="20"/>
        </w:rPr>
        <w:t>200</w:t>
      </w:r>
      <w:r w:rsidR="00AA77DF" w:rsidRPr="00AA77DF">
        <w:rPr>
          <w:rFonts w:ascii="Arial" w:hAnsi="Arial" w:cs="Arial"/>
          <w:b/>
          <w:sz w:val="20"/>
          <w:szCs w:val="20"/>
        </w:rPr>
        <w:t>50</w:t>
      </w:r>
      <w:r w:rsidRPr="00AA77DF">
        <w:rPr>
          <w:rFonts w:ascii="Arial" w:hAnsi="Arial" w:cs="Arial"/>
          <w:b/>
          <w:sz w:val="20"/>
          <w:szCs w:val="20"/>
        </w:rPr>
        <w:t>202</w:t>
      </w:r>
      <w:r w:rsidR="00E412A4" w:rsidRPr="00AA77DF">
        <w:rPr>
          <w:rFonts w:ascii="Arial" w:hAnsi="Arial" w:cs="Arial"/>
          <w:b/>
          <w:sz w:val="20"/>
          <w:szCs w:val="20"/>
        </w:rPr>
        <w:t>3</w:t>
      </w:r>
      <w:r w:rsidRPr="00573C6F">
        <w:rPr>
          <w:rFonts w:ascii="Arial" w:hAnsi="Arial" w:cs="Arial"/>
          <w:sz w:val="20"/>
          <w:szCs w:val="20"/>
        </w:rPr>
        <w:t xml:space="preserve"> a </w:t>
      </w:r>
      <w:r w:rsidRPr="00573C6F">
        <w:rPr>
          <w:rFonts w:ascii="Arial" w:hAnsi="Arial" w:cs="Arial"/>
          <w:b/>
          <w:sz w:val="20"/>
          <w:szCs w:val="20"/>
        </w:rPr>
        <w:t>specifický symbol:</w:t>
      </w:r>
      <w:r w:rsidRPr="00573C6F">
        <w:rPr>
          <w:rFonts w:ascii="Arial" w:hAnsi="Arial" w:cs="Arial"/>
          <w:sz w:val="20"/>
          <w:szCs w:val="20"/>
        </w:rPr>
        <w:t xml:space="preserve"> IČO dodavatele.</w:t>
      </w:r>
    </w:p>
    <w:p w14:paraId="67F0DE36" w14:textId="77777777" w:rsidR="00E12025" w:rsidRPr="00573C6F" w:rsidRDefault="00E12025" w:rsidP="005032FE">
      <w:pPr>
        <w:widowControl w:val="0"/>
        <w:tabs>
          <w:tab w:val="left" w:pos="709"/>
        </w:tabs>
        <w:spacing w:before="240" w:after="240"/>
        <w:ind w:left="708"/>
        <w:jc w:val="both"/>
        <w:rPr>
          <w:rFonts w:ascii="Arial" w:hAnsi="Arial" w:cs="Arial"/>
          <w:sz w:val="20"/>
          <w:szCs w:val="20"/>
        </w:rPr>
      </w:pPr>
      <w:r w:rsidRPr="00573C6F">
        <w:rPr>
          <w:rFonts w:ascii="Arial" w:hAnsi="Arial" w:cs="Arial"/>
          <w:sz w:val="20"/>
          <w:szCs w:val="20"/>
        </w:rPr>
        <w:t>Zadavatel požaduje, aby peněžní jistota byla připsána na účet zadavatele nejpozději poslední den lhůty pro podání nabídek.</w:t>
      </w:r>
    </w:p>
    <w:p w14:paraId="1E89A1B9" w14:textId="77777777" w:rsidR="00E12025" w:rsidRPr="00573C6F" w:rsidRDefault="00E12025" w:rsidP="005032FE">
      <w:pPr>
        <w:widowControl w:val="0"/>
        <w:tabs>
          <w:tab w:val="left" w:pos="709"/>
        </w:tabs>
        <w:spacing w:before="240" w:after="240"/>
        <w:ind w:left="708"/>
        <w:jc w:val="both"/>
        <w:rPr>
          <w:rFonts w:ascii="Arial" w:hAnsi="Arial" w:cs="Arial"/>
          <w:sz w:val="20"/>
          <w:szCs w:val="20"/>
        </w:rPr>
      </w:pPr>
      <w:r w:rsidRPr="00573C6F">
        <w:rPr>
          <w:rFonts w:ascii="Arial" w:hAnsi="Arial" w:cs="Arial"/>
          <w:sz w:val="20"/>
          <w:szCs w:val="20"/>
        </w:rPr>
        <w:t xml:space="preserve">Účastník zadávacího řízení prokáže v nabídce poskytnutí jistoty v souladu s ustanovením § 41 odst. 4 zákona. </w:t>
      </w:r>
    </w:p>
    <w:tbl>
      <w:tblPr>
        <w:tblW w:w="9214" w:type="dxa"/>
        <w:tblLayout w:type="fixed"/>
        <w:tblLook w:val="0000" w:firstRow="0" w:lastRow="0" w:firstColumn="0" w:lastColumn="0" w:noHBand="0" w:noVBand="0"/>
      </w:tblPr>
      <w:tblGrid>
        <w:gridCol w:w="9214"/>
      </w:tblGrid>
      <w:tr w:rsidR="00E12025" w:rsidRPr="00573C6F" w14:paraId="31A783C2" w14:textId="77777777" w:rsidTr="0087082B">
        <w:tc>
          <w:tcPr>
            <w:tcW w:w="9214" w:type="dxa"/>
            <w:shd w:val="clear" w:color="auto" w:fill="FDE9D9"/>
          </w:tcPr>
          <w:p w14:paraId="210E0376" w14:textId="77777777" w:rsidR="00E12025" w:rsidRPr="00573C6F" w:rsidRDefault="00E12025" w:rsidP="005032FE">
            <w:pPr>
              <w:pStyle w:val="Nadpis1"/>
              <w:keepNext w:val="0"/>
              <w:widowControl w:val="0"/>
              <w:spacing w:before="200" w:after="200"/>
              <w:jc w:val="center"/>
              <w:rPr>
                <w:rFonts w:ascii="Arial" w:hAnsi="Arial" w:cs="Arial"/>
                <w:b/>
                <w:sz w:val="20"/>
                <w:szCs w:val="20"/>
              </w:rPr>
            </w:pPr>
            <w:bookmarkStart w:id="31" w:name="_8._Požadavky_na"/>
            <w:bookmarkStart w:id="32" w:name="_Toc29465847"/>
            <w:bookmarkStart w:id="33" w:name="_Toc31269476"/>
            <w:bookmarkEnd w:id="31"/>
            <w:r w:rsidRPr="00573C6F">
              <w:rPr>
                <w:rFonts w:ascii="Arial" w:hAnsi="Arial" w:cs="Arial"/>
                <w:b/>
                <w:sz w:val="20"/>
                <w:szCs w:val="20"/>
                <w:lang w:val="cs-CZ"/>
              </w:rPr>
              <w:t>8</w:t>
            </w:r>
            <w:r w:rsidRPr="00573C6F">
              <w:rPr>
                <w:rFonts w:ascii="Arial" w:hAnsi="Arial" w:cs="Arial"/>
                <w:b/>
                <w:sz w:val="20"/>
                <w:szCs w:val="20"/>
              </w:rPr>
              <w:t>. Požadavky na způsob zpracování nabídkové ceny</w:t>
            </w:r>
            <w:bookmarkEnd w:id="32"/>
            <w:bookmarkEnd w:id="33"/>
          </w:p>
        </w:tc>
      </w:tr>
    </w:tbl>
    <w:p w14:paraId="027684AB" w14:textId="77777777" w:rsidR="00E12025" w:rsidRPr="00573C6F" w:rsidRDefault="00E12025" w:rsidP="005032FE">
      <w:pPr>
        <w:pStyle w:val="Nadpis5"/>
        <w:widowControl w:val="0"/>
        <w:numPr>
          <w:ilvl w:val="0"/>
          <w:numId w:val="6"/>
        </w:numPr>
        <w:spacing w:after="240"/>
        <w:ind w:left="709" w:hanging="709"/>
        <w:jc w:val="both"/>
        <w:rPr>
          <w:rFonts w:ascii="Arial" w:hAnsi="Arial" w:cs="Arial"/>
          <w:i w:val="0"/>
          <w:sz w:val="20"/>
          <w:szCs w:val="20"/>
          <w:lang w:val="cs-CZ"/>
        </w:rPr>
      </w:pPr>
      <w:r w:rsidRPr="00573C6F">
        <w:rPr>
          <w:rFonts w:ascii="Arial" w:hAnsi="Arial" w:cs="Arial"/>
          <w:i w:val="0"/>
          <w:sz w:val="20"/>
          <w:szCs w:val="20"/>
          <w:lang w:val="cs-CZ"/>
        </w:rPr>
        <w:t>Strukturovaná nabídková cena bude uvedena v návrhu smlouvy o dílo (</w:t>
      </w:r>
      <w:r w:rsidRPr="00573C6F">
        <w:rPr>
          <w:rFonts w:ascii="Arial" w:hAnsi="Arial" w:cs="Arial"/>
          <w:b/>
          <w:i w:val="0"/>
          <w:sz w:val="20"/>
          <w:szCs w:val="20"/>
          <w:lang w:val="cs-CZ"/>
        </w:rPr>
        <w:t>příloha B2</w:t>
      </w:r>
      <w:r w:rsidRPr="00573C6F">
        <w:rPr>
          <w:rFonts w:ascii="Arial" w:hAnsi="Arial" w:cs="Arial"/>
          <w:i w:val="0"/>
          <w:sz w:val="20"/>
          <w:szCs w:val="20"/>
          <w:lang w:val="cs-CZ"/>
        </w:rPr>
        <w:t xml:space="preserve">) v Kč, a to v členění: cena bez DPH, DPH a cena včetně DPH. </w:t>
      </w:r>
    </w:p>
    <w:p w14:paraId="17CC49C6" w14:textId="14369845" w:rsidR="00E12025" w:rsidRPr="00573C6F" w:rsidRDefault="00E12025" w:rsidP="005032FE">
      <w:pPr>
        <w:pStyle w:val="Nadpis5"/>
        <w:widowControl w:val="0"/>
        <w:numPr>
          <w:ilvl w:val="0"/>
          <w:numId w:val="6"/>
        </w:numPr>
        <w:spacing w:after="240"/>
        <w:ind w:left="709" w:hanging="709"/>
        <w:jc w:val="both"/>
        <w:rPr>
          <w:rFonts w:ascii="Arial" w:hAnsi="Arial" w:cs="Arial"/>
          <w:i w:val="0"/>
          <w:sz w:val="20"/>
          <w:szCs w:val="20"/>
          <w:lang w:val="cs-CZ"/>
        </w:rPr>
      </w:pPr>
      <w:r w:rsidRPr="00573C6F">
        <w:rPr>
          <w:rFonts w:ascii="Arial" w:hAnsi="Arial" w:cs="Arial"/>
          <w:i w:val="0"/>
          <w:sz w:val="20"/>
          <w:szCs w:val="20"/>
          <w:lang w:val="cs-CZ"/>
        </w:rPr>
        <w:t>Dodavatel, jako součást nabídky, předloží oceněný soupis prací v členění dle jednotlivých stavebních objektů a po položkách v souladu se soupisem prací obsaženým v zadávací dokumentaci. Zadavatel požaduje předložit digitální podobu oceněného soupisu prací v datovém formátu XC4.</w:t>
      </w:r>
    </w:p>
    <w:p w14:paraId="1336E682" w14:textId="77777777" w:rsidR="00E12025" w:rsidRPr="00573C6F" w:rsidRDefault="00E12025" w:rsidP="005032FE">
      <w:pPr>
        <w:pStyle w:val="Nadpis5"/>
        <w:widowControl w:val="0"/>
        <w:numPr>
          <w:ilvl w:val="0"/>
          <w:numId w:val="0"/>
        </w:numPr>
        <w:spacing w:after="240"/>
        <w:ind w:left="709"/>
        <w:jc w:val="both"/>
        <w:rPr>
          <w:rFonts w:ascii="Arial" w:hAnsi="Arial" w:cs="Arial"/>
          <w:b/>
          <w:i w:val="0"/>
          <w:color w:val="000000"/>
          <w:sz w:val="20"/>
          <w:szCs w:val="20"/>
          <w:lang w:val="cs-CZ"/>
        </w:rPr>
      </w:pPr>
      <w:r w:rsidRPr="00573C6F">
        <w:rPr>
          <w:rFonts w:ascii="Arial" w:hAnsi="Arial" w:cs="Arial"/>
          <w:b/>
          <w:i w:val="0"/>
          <w:sz w:val="20"/>
          <w:szCs w:val="20"/>
          <w:lang w:val="cs-CZ"/>
        </w:rPr>
        <w:t xml:space="preserve">Podrobnosti týkající se struktury údajů a metodiky formátu XC4 jsou k dispozici na internetové </w:t>
      </w:r>
      <w:r w:rsidRPr="00573C6F">
        <w:rPr>
          <w:rFonts w:ascii="Arial" w:hAnsi="Arial" w:cs="Arial"/>
          <w:b/>
          <w:i w:val="0"/>
          <w:color w:val="000000"/>
          <w:sz w:val="20"/>
          <w:szCs w:val="20"/>
          <w:lang w:val="cs-CZ"/>
        </w:rPr>
        <w:t xml:space="preserve">adrese </w:t>
      </w:r>
      <w:hyperlink r:id="rId9" w:history="1">
        <w:r w:rsidRPr="00573C6F">
          <w:rPr>
            <w:rStyle w:val="Hypertextovodkaz"/>
            <w:rFonts w:ascii="Arial" w:hAnsi="Arial" w:cs="Arial"/>
            <w:b/>
            <w:i w:val="0"/>
            <w:color w:val="000000"/>
            <w:sz w:val="20"/>
            <w:szCs w:val="20"/>
            <w:lang w:val="cs-CZ"/>
          </w:rPr>
          <w:t>www.xc4.cz</w:t>
        </w:r>
      </w:hyperlink>
      <w:r w:rsidRPr="00573C6F">
        <w:rPr>
          <w:rFonts w:ascii="Arial" w:hAnsi="Arial" w:cs="Arial"/>
          <w:b/>
          <w:i w:val="0"/>
          <w:color w:val="000000"/>
          <w:sz w:val="20"/>
          <w:szCs w:val="20"/>
          <w:lang w:val="cs-CZ"/>
        </w:rPr>
        <w:t xml:space="preserve"> .</w:t>
      </w:r>
    </w:p>
    <w:p w14:paraId="3C35CED6" w14:textId="77777777" w:rsidR="00E12025" w:rsidRPr="00573C6F" w:rsidRDefault="00E12025" w:rsidP="005032FE">
      <w:pPr>
        <w:pStyle w:val="Nadpis5"/>
        <w:widowControl w:val="0"/>
        <w:numPr>
          <w:ilvl w:val="0"/>
          <w:numId w:val="0"/>
        </w:numPr>
        <w:spacing w:after="240"/>
        <w:ind w:left="709"/>
        <w:jc w:val="both"/>
        <w:rPr>
          <w:rFonts w:ascii="Arial" w:hAnsi="Arial" w:cs="Arial"/>
          <w:i w:val="0"/>
          <w:color w:val="000000"/>
          <w:sz w:val="20"/>
          <w:szCs w:val="20"/>
          <w:lang w:val="cs-CZ"/>
        </w:rPr>
      </w:pPr>
      <w:r w:rsidRPr="00573C6F">
        <w:rPr>
          <w:rFonts w:ascii="Arial" w:hAnsi="Arial" w:cs="Arial"/>
          <w:i w:val="0"/>
          <w:color w:val="000000"/>
          <w:sz w:val="20"/>
          <w:szCs w:val="20"/>
          <w:lang w:val="cs-CZ"/>
        </w:rPr>
        <w:t xml:space="preserve">V případě, že dodavatel nedisponuje rozpočtovým nástrojem umožňujícím provedení ocenění soupisu prací ve formátu XC4, lze k jeho zpracování použít bezplatný modul pro ocenění nabídkové ceny, který je k dispozici na internetové adrese </w:t>
      </w:r>
      <w:hyperlink r:id="rId10" w:history="1">
        <w:r w:rsidRPr="00573C6F">
          <w:rPr>
            <w:rStyle w:val="Hypertextovodkaz"/>
            <w:rFonts w:ascii="Arial" w:hAnsi="Arial" w:cs="Arial"/>
            <w:b/>
            <w:i w:val="0"/>
            <w:color w:val="000000"/>
            <w:sz w:val="20"/>
            <w:szCs w:val="20"/>
            <w:lang w:val="cs-CZ"/>
          </w:rPr>
          <w:t>www.xc4.cz</w:t>
        </w:r>
      </w:hyperlink>
      <w:r w:rsidRPr="00573C6F">
        <w:rPr>
          <w:rFonts w:ascii="Arial" w:hAnsi="Arial" w:cs="Arial"/>
          <w:i w:val="0"/>
          <w:color w:val="000000"/>
          <w:sz w:val="20"/>
          <w:szCs w:val="20"/>
          <w:lang w:val="cs-CZ"/>
        </w:rPr>
        <w:t xml:space="preserve"> . Pro účely validace je možno použít program ValidatorXC4 dostupný na téže internetové adrese.</w:t>
      </w:r>
    </w:p>
    <w:p w14:paraId="774CB7C3" w14:textId="77777777" w:rsidR="00E12025" w:rsidRPr="00573C6F" w:rsidRDefault="00E12025" w:rsidP="005032FE">
      <w:pPr>
        <w:pStyle w:val="Nadpis5"/>
        <w:widowControl w:val="0"/>
        <w:numPr>
          <w:ilvl w:val="0"/>
          <w:numId w:val="0"/>
        </w:numPr>
        <w:spacing w:after="240"/>
        <w:ind w:left="709"/>
        <w:jc w:val="both"/>
        <w:rPr>
          <w:rFonts w:ascii="Arial" w:hAnsi="Arial" w:cs="Arial"/>
          <w:i w:val="0"/>
          <w:color w:val="000000"/>
          <w:sz w:val="20"/>
          <w:szCs w:val="20"/>
          <w:lang w:val="cs-CZ"/>
        </w:rPr>
      </w:pPr>
      <w:r w:rsidRPr="00573C6F">
        <w:rPr>
          <w:rFonts w:ascii="Arial" w:hAnsi="Arial" w:cs="Arial"/>
          <w:i w:val="0"/>
          <w:color w:val="000000"/>
          <w:sz w:val="20"/>
          <w:szCs w:val="20"/>
          <w:lang w:val="cs-CZ"/>
        </w:rPr>
        <w:t xml:space="preserve">V případě užití jiného datového formátu pro předložení elektronické podoby oceněného soupisu prací se musí jednat o otevřený a volně dostupný formát s datovou strukturou, která splňuje požadavky definované vyhláškou č. 169/2016 Sb., o stanovení rozsahu dokumentace veřejné zakázky na stavební práce a soupisu stavebních prací, dodávek a služeb s výkazem výměr, v platném znění. Použitý datový formát musí umožnit transfery dat a jejich zpracování různými softwarovými produkty pro sestavení soupisu prací a nabídkové ceny. Formátem elektronického soupisu prací může být XML formát. Dokumentace tohoto formátu je k dispozici na adrese </w:t>
      </w:r>
      <w:hyperlink r:id="rId11" w:history="1">
        <w:r w:rsidRPr="00573C6F">
          <w:rPr>
            <w:rStyle w:val="Hypertextovodkaz"/>
            <w:rFonts w:ascii="Arial" w:hAnsi="Arial" w:cs="Arial"/>
            <w:b/>
            <w:i w:val="0"/>
            <w:color w:val="000000"/>
            <w:sz w:val="20"/>
            <w:szCs w:val="20"/>
            <w:lang w:val="cs-CZ"/>
          </w:rPr>
          <w:t>www.xc4.cz</w:t>
        </w:r>
      </w:hyperlink>
      <w:r w:rsidRPr="00573C6F">
        <w:rPr>
          <w:rFonts w:ascii="Arial" w:hAnsi="Arial" w:cs="Arial"/>
          <w:i w:val="0"/>
          <w:color w:val="000000"/>
          <w:sz w:val="20"/>
          <w:szCs w:val="20"/>
          <w:lang w:val="cs-CZ"/>
        </w:rPr>
        <w:t xml:space="preserve"> .</w:t>
      </w:r>
    </w:p>
    <w:p w14:paraId="5532B3BE" w14:textId="77777777" w:rsidR="00E12025" w:rsidRPr="00573C6F" w:rsidRDefault="00E12025" w:rsidP="005032FE">
      <w:pPr>
        <w:pStyle w:val="Nadpis5"/>
        <w:widowControl w:val="0"/>
        <w:numPr>
          <w:ilvl w:val="0"/>
          <w:numId w:val="0"/>
        </w:numPr>
        <w:spacing w:after="240"/>
        <w:ind w:left="709"/>
        <w:jc w:val="both"/>
        <w:rPr>
          <w:rFonts w:ascii="Arial" w:hAnsi="Arial" w:cs="Arial"/>
          <w:b/>
          <w:i w:val="0"/>
          <w:sz w:val="20"/>
          <w:szCs w:val="20"/>
          <w:lang w:val="cs-CZ"/>
        </w:rPr>
      </w:pPr>
      <w:r w:rsidRPr="00573C6F">
        <w:rPr>
          <w:rFonts w:ascii="Arial" w:hAnsi="Arial" w:cs="Arial"/>
          <w:b/>
          <w:i w:val="0"/>
          <w:sz w:val="20"/>
          <w:szCs w:val="20"/>
          <w:lang w:val="cs-CZ"/>
        </w:rPr>
        <w:t>Součet ocenění jednotlivých činností uvedených v soupisu prací bude totožný s nabídkovou cenou uvedenou v návrhu smlouvy o dílo.</w:t>
      </w:r>
    </w:p>
    <w:p w14:paraId="15265C43" w14:textId="77777777" w:rsidR="00E12025" w:rsidRPr="00573C6F" w:rsidRDefault="00E12025" w:rsidP="005032FE">
      <w:pPr>
        <w:pStyle w:val="Nadpis5"/>
        <w:widowControl w:val="0"/>
        <w:numPr>
          <w:ilvl w:val="0"/>
          <w:numId w:val="6"/>
        </w:numPr>
        <w:spacing w:after="240"/>
        <w:ind w:left="709" w:hanging="709"/>
        <w:jc w:val="both"/>
        <w:rPr>
          <w:rFonts w:ascii="Arial" w:hAnsi="Arial" w:cs="Arial"/>
          <w:i w:val="0"/>
          <w:sz w:val="20"/>
          <w:szCs w:val="20"/>
          <w:lang w:val="cs-CZ"/>
        </w:rPr>
      </w:pPr>
      <w:r w:rsidRPr="00573C6F">
        <w:rPr>
          <w:rFonts w:ascii="Arial" w:hAnsi="Arial" w:cs="Arial"/>
          <w:i w:val="0"/>
          <w:sz w:val="20"/>
          <w:szCs w:val="20"/>
          <w:lang w:val="cs-CZ"/>
        </w:rPr>
        <w:t xml:space="preserve">Účastník zadávacího řízení stanoví nabídkovou cenu za celé plnění veřejné zakázky dle předmětu nebo jednotlivých položek příslušných soupisů prací s výkazem výměr, se zakalkulováním všech prací, dodávek a služeb, potřebných ke zdárnému dokončení díla. Oceněné soupisy prací jako položkové rozpočty budou součástí nabídky. Soupisy prací jsou </w:t>
      </w:r>
      <w:r w:rsidRPr="00573C6F">
        <w:rPr>
          <w:rFonts w:ascii="Arial" w:hAnsi="Arial" w:cs="Arial"/>
          <w:b/>
          <w:i w:val="0"/>
          <w:sz w:val="20"/>
          <w:szCs w:val="20"/>
          <w:lang w:val="cs-CZ"/>
        </w:rPr>
        <w:t>přílohou A2</w:t>
      </w:r>
      <w:r w:rsidRPr="00573C6F">
        <w:rPr>
          <w:rFonts w:ascii="Arial" w:hAnsi="Arial" w:cs="Arial"/>
          <w:i w:val="0"/>
          <w:sz w:val="20"/>
          <w:szCs w:val="20"/>
          <w:lang w:val="cs-CZ"/>
        </w:rPr>
        <w:t xml:space="preserve"> této zadávací dokumentace. </w:t>
      </w:r>
    </w:p>
    <w:p w14:paraId="7BAE40D1" w14:textId="77777777" w:rsidR="00E12025" w:rsidRPr="00573C6F" w:rsidRDefault="00E12025" w:rsidP="005032FE">
      <w:pPr>
        <w:pStyle w:val="Nadpis5"/>
        <w:widowControl w:val="0"/>
        <w:numPr>
          <w:ilvl w:val="0"/>
          <w:numId w:val="6"/>
        </w:numPr>
        <w:spacing w:after="240"/>
        <w:ind w:left="709" w:hanging="709"/>
        <w:jc w:val="both"/>
        <w:rPr>
          <w:rFonts w:ascii="Arial" w:hAnsi="Arial" w:cs="Arial"/>
          <w:i w:val="0"/>
          <w:sz w:val="20"/>
          <w:szCs w:val="20"/>
          <w:lang w:val="cs-CZ"/>
        </w:rPr>
      </w:pPr>
      <w:r w:rsidRPr="00573C6F">
        <w:rPr>
          <w:rFonts w:ascii="Arial" w:hAnsi="Arial" w:cs="Arial"/>
          <w:i w:val="0"/>
          <w:sz w:val="20"/>
          <w:szCs w:val="20"/>
          <w:lang w:val="cs-CZ"/>
        </w:rPr>
        <w:lastRenderedPageBreak/>
        <w:t>Výše jednotkových cen budou stanoveny na základě vlastní kalkulace. Jednotkové ceny musí zahrnovat všechny práce, dodávky a služby, a to i pomocné, vyplývající z předmětu díla v rozsahu a za podmínek uvedených ve všech předaných zadávacích podkladech nebo z nich vyplývajících a jsou nutné pro zdárné dokončení díla a jeho uvedení do provozu.</w:t>
      </w:r>
    </w:p>
    <w:p w14:paraId="66F980E4" w14:textId="77777777" w:rsidR="00E12025" w:rsidRPr="00573C6F" w:rsidRDefault="00E12025" w:rsidP="005032FE">
      <w:pPr>
        <w:pStyle w:val="Nadpis5"/>
        <w:widowControl w:val="0"/>
        <w:numPr>
          <w:ilvl w:val="0"/>
          <w:numId w:val="6"/>
        </w:numPr>
        <w:spacing w:after="240"/>
        <w:ind w:left="709" w:hanging="709"/>
        <w:jc w:val="both"/>
        <w:rPr>
          <w:rFonts w:ascii="Arial" w:hAnsi="Arial" w:cs="Arial"/>
          <w:b/>
          <w:i w:val="0"/>
          <w:sz w:val="20"/>
          <w:szCs w:val="20"/>
          <w:lang w:val="cs-CZ"/>
        </w:rPr>
      </w:pPr>
      <w:r w:rsidRPr="00573C6F">
        <w:rPr>
          <w:rFonts w:ascii="Arial" w:hAnsi="Arial" w:cs="Arial"/>
          <w:b/>
          <w:i w:val="0"/>
          <w:sz w:val="20"/>
          <w:szCs w:val="20"/>
          <w:lang w:val="cs-CZ"/>
        </w:rPr>
        <w:t>Jednotkové ceny nabídky zahrnují zejména:</w:t>
      </w:r>
    </w:p>
    <w:p w14:paraId="0CD2AB7C"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Veškeré náklady pro zhotovení bezvadného funkčně způsobilého díla, které je předmětem smlouvy a bude schopno plnit řádně svoji funkci po dobu záruční lhůty.</w:t>
      </w:r>
    </w:p>
    <w:p w14:paraId="090962CE"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pro zajištění bezpečnosti práce, ochrany materiálů, součástí a dalších předmětů pro bezvadné realizované dílo.</w:t>
      </w:r>
    </w:p>
    <w:p w14:paraId="48203980"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 xml:space="preserve">Náklady na </w:t>
      </w:r>
      <w:proofErr w:type="spellStart"/>
      <w:r w:rsidRPr="00573C6F">
        <w:rPr>
          <w:rFonts w:ascii="Arial" w:hAnsi="Arial" w:cs="Arial"/>
          <w:color w:val="000000"/>
          <w:sz w:val="20"/>
          <w:szCs w:val="20"/>
        </w:rPr>
        <w:t>přípomoci</w:t>
      </w:r>
      <w:proofErr w:type="spellEnd"/>
      <w:r w:rsidRPr="00573C6F">
        <w:rPr>
          <w:rFonts w:ascii="Arial" w:hAnsi="Arial" w:cs="Arial"/>
          <w:color w:val="000000"/>
          <w:sz w:val="20"/>
          <w:szCs w:val="20"/>
        </w:rPr>
        <w:t>, lešení, přesuny hmot pro vnitřní i vnější dopravu, na skladování, dovozné, balné, zpětné odevzdání obalů, cla, ochrany konstrukcí, poplatky za skládkovné, recyklaci, dále náklady na veškeré údržbářské, opravárenské, udržovací práce nutné pro zhotovení díla a náklady na podpěrné konstrukce pro jakoukoliv výšku, není-li uvedeno samostatně.</w:t>
      </w:r>
    </w:p>
    <w:p w14:paraId="174AB3FA"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na veškerý úklid na staveništi uvnitř i vně během zhotovování díla, bude prováděný pravidelně a konečný úklid před přejímkou. Odvozy zbylé suti, hmot a odpadků během zhotovování díla pravidelně prováděné a dle potřeby.</w:t>
      </w:r>
    </w:p>
    <w:p w14:paraId="27E73472"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na zhotovení a demontáž zařízení staveniště a veškerých výkonů sloužících pro zhotovení díla.</w:t>
      </w:r>
    </w:p>
    <w:p w14:paraId="6BD3BCD9"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na úhradu specialistů pro provedení zkoušek, které jsou pro provoz díla potřebné.</w:t>
      </w:r>
    </w:p>
    <w:p w14:paraId="3500BCF4"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na ochranu proti poškození stávajících konstrukcí nedotčených výstavbou.</w:t>
      </w:r>
    </w:p>
    <w:p w14:paraId="785DBAAC"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na ochranu a pojištění zhotovovaného a díla až do přejímky - (na ochranu proti promočení, povětrnostním a přírodním podmínkám všech stávajících a nových konstrukcí a jiných škod).</w:t>
      </w:r>
    </w:p>
    <w:p w14:paraId="3ECF571D"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na bezpečnostní opatření, která vyplývají z předpisů o bezpečnosti práce, při demontážích, bourání a nové výstavbě.</w:t>
      </w:r>
    </w:p>
    <w:p w14:paraId="334DCC7A"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na zhotovení, předložení a odstranění použitých vzorků materiálů kvality práce pro zhotovení díla, předepsané zkoušky a atesty podle technologických předpisů nebo potřebných norem pro prokázání bezchybné funkce díla.</w:t>
      </w:r>
    </w:p>
    <w:p w14:paraId="4AAA2F19" w14:textId="77777777" w:rsidR="00E12025" w:rsidRPr="00573C6F" w:rsidRDefault="00E12025" w:rsidP="005032FE">
      <w:pPr>
        <w:widowControl w:val="0"/>
        <w:numPr>
          <w:ilvl w:val="0"/>
          <w:numId w:val="22"/>
        </w:numPr>
        <w:tabs>
          <w:tab w:val="clear" w:pos="720"/>
          <w:tab w:val="num" w:pos="1134"/>
        </w:tabs>
        <w:spacing w:before="240" w:after="240"/>
        <w:ind w:left="1134" w:hanging="425"/>
        <w:jc w:val="both"/>
        <w:rPr>
          <w:rFonts w:ascii="Arial" w:hAnsi="Arial" w:cs="Arial"/>
          <w:color w:val="000000"/>
          <w:sz w:val="20"/>
          <w:szCs w:val="20"/>
        </w:rPr>
      </w:pPr>
      <w:r w:rsidRPr="00573C6F">
        <w:rPr>
          <w:rFonts w:ascii="Arial" w:hAnsi="Arial" w:cs="Arial"/>
          <w:color w:val="000000"/>
          <w:sz w:val="20"/>
          <w:szCs w:val="20"/>
        </w:rPr>
        <w:t>Náklady na poskytnutí odborného dohledu, tj. zejména odpovědného stavbyvedoucího.</w:t>
      </w:r>
    </w:p>
    <w:p w14:paraId="7DDDB68F" w14:textId="77777777" w:rsidR="00E12025" w:rsidRPr="00573C6F" w:rsidRDefault="00E12025" w:rsidP="005032FE">
      <w:pPr>
        <w:pStyle w:val="Nadpis5"/>
        <w:widowControl w:val="0"/>
        <w:numPr>
          <w:ilvl w:val="0"/>
          <w:numId w:val="6"/>
        </w:numPr>
        <w:spacing w:after="240"/>
        <w:ind w:left="709" w:hanging="709"/>
        <w:jc w:val="both"/>
        <w:rPr>
          <w:rFonts w:ascii="Arial" w:hAnsi="Arial" w:cs="Arial"/>
          <w:i w:val="0"/>
          <w:sz w:val="20"/>
          <w:szCs w:val="20"/>
          <w:lang w:val="cs-CZ"/>
        </w:rPr>
      </w:pPr>
      <w:r w:rsidRPr="00573C6F">
        <w:rPr>
          <w:rFonts w:ascii="Arial" w:hAnsi="Arial" w:cs="Arial"/>
          <w:i w:val="0"/>
          <w:sz w:val="20"/>
          <w:szCs w:val="20"/>
          <w:lang w:val="cs-CZ"/>
        </w:rPr>
        <w:t xml:space="preserve">Takto nabídnutá cena je cenou nejvýše přípustnou, kterou není možné překročit, pokud to výslovně neupravuje tato zadávací dokumentace. Cena obsahuje veškeré náklady dodavatele nutné k realizaci díla. </w:t>
      </w:r>
    </w:p>
    <w:p w14:paraId="3DB17C0B" w14:textId="77777777" w:rsidR="00E12025" w:rsidRPr="00573C6F" w:rsidRDefault="00E12025" w:rsidP="005032FE">
      <w:pPr>
        <w:pStyle w:val="Nadpis5"/>
        <w:widowControl w:val="0"/>
        <w:numPr>
          <w:ilvl w:val="0"/>
          <w:numId w:val="6"/>
        </w:numPr>
        <w:spacing w:after="240"/>
        <w:ind w:left="709" w:hanging="709"/>
        <w:jc w:val="both"/>
        <w:rPr>
          <w:rFonts w:ascii="Arial" w:hAnsi="Arial" w:cs="Arial"/>
          <w:i w:val="0"/>
          <w:sz w:val="20"/>
          <w:szCs w:val="20"/>
          <w:lang w:val="cs-CZ"/>
        </w:rPr>
      </w:pPr>
      <w:r w:rsidRPr="00573C6F">
        <w:rPr>
          <w:rFonts w:ascii="Arial" w:hAnsi="Arial" w:cs="Arial"/>
          <w:i w:val="0"/>
          <w:sz w:val="20"/>
          <w:szCs w:val="20"/>
          <w:lang w:val="cs-CZ"/>
        </w:rPr>
        <w:t>Cena dále zahrnuje náklady na používání zdrojů a služeb až do skutečného skončení díla, náklady na zhotovování, výrobu, obstarání, přepravu věcí, zařízení, materiálů, dodávek, náklady na schvalovací řízení, převod práv, pojištění, daně, cla, poplatky, náklady na dopravní značení, náklady na provádění všech příslušných, normami a vyhláškami stanovených zkoušek materiálů, náklady na nutná či úřady stanovená opatření k realizaci díla, ubytování, stravné a dopravu pracovníků, náklady na provedení výrobních výkresů a jakékoliv další výdaje potřebné pro realizaci zakázky. Zadavatel s dodavatelem se zavazují poskytnout si vzájemnou součinnost tak, aby dodavatel vstoupil do smluvního vztahu přímo s dodavateli výše uvedených služeb. Pokud to nebude možné, zavazuje se vybraný dodavatel během stavby odebrané služby či spotřebované energie uhradit zadavateli.</w:t>
      </w:r>
    </w:p>
    <w:p w14:paraId="5CF081A5" w14:textId="77777777" w:rsidR="00E12025" w:rsidRPr="00573C6F" w:rsidRDefault="00E12025" w:rsidP="005032FE">
      <w:pPr>
        <w:pStyle w:val="Nadpis5"/>
        <w:widowControl w:val="0"/>
        <w:numPr>
          <w:ilvl w:val="0"/>
          <w:numId w:val="6"/>
        </w:numPr>
        <w:spacing w:after="240"/>
        <w:ind w:left="709" w:hanging="709"/>
        <w:jc w:val="both"/>
        <w:rPr>
          <w:rFonts w:ascii="Arial" w:hAnsi="Arial" w:cs="Arial"/>
          <w:i w:val="0"/>
          <w:sz w:val="20"/>
          <w:szCs w:val="20"/>
          <w:lang w:val="cs-CZ"/>
        </w:rPr>
      </w:pPr>
      <w:r w:rsidRPr="00573C6F">
        <w:rPr>
          <w:rFonts w:ascii="Arial" w:hAnsi="Arial" w:cs="Arial"/>
          <w:i w:val="0"/>
          <w:sz w:val="20"/>
          <w:szCs w:val="20"/>
          <w:lang w:val="cs-CZ"/>
        </w:rPr>
        <w:t>Cena jednotlivých dílčích dodávek a prací bude uvedena v položkových rozpočtech, které vzniknou ze soupisů prací (</w:t>
      </w:r>
      <w:r w:rsidRPr="00573C6F">
        <w:rPr>
          <w:rFonts w:ascii="Arial" w:hAnsi="Arial" w:cs="Arial"/>
          <w:b/>
          <w:i w:val="0"/>
          <w:sz w:val="20"/>
          <w:szCs w:val="20"/>
          <w:lang w:val="cs-CZ"/>
        </w:rPr>
        <w:t>příloha A2</w:t>
      </w:r>
      <w:r w:rsidRPr="00573C6F">
        <w:rPr>
          <w:rFonts w:ascii="Arial" w:hAnsi="Arial" w:cs="Arial"/>
          <w:i w:val="0"/>
          <w:sz w:val="20"/>
          <w:szCs w:val="20"/>
          <w:lang w:val="cs-CZ"/>
        </w:rPr>
        <w:t xml:space="preserve">), do kterých účastník zadávacího řízení v rámci své </w:t>
      </w:r>
      <w:r w:rsidRPr="00573C6F">
        <w:rPr>
          <w:rFonts w:ascii="Arial" w:hAnsi="Arial" w:cs="Arial"/>
          <w:i w:val="0"/>
          <w:sz w:val="20"/>
          <w:szCs w:val="20"/>
          <w:lang w:val="cs-CZ"/>
        </w:rPr>
        <w:lastRenderedPageBreak/>
        <w:t xml:space="preserve">nabídky ve veřejné zakázce doplní ceny jednotlivých položek (jednotlivých prací a dodávek) a tento zadavateli v rámci své nabídky předloží. </w:t>
      </w:r>
    </w:p>
    <w:p w14:paraId="11AA7401" w14:textId="77777777" w:rsidR="00E12025" w:rsidRPr="00573C6F" w:rsidRDefault="00E12025" w:rsidP="005032FE">
      <w:pPr>
        <w:pStyle w:val="Nadpis5"/>
        <w:widowControl w:val="0"/>
        <w:numPr>
          <w:ilvl w:val="0"/>
          <w:numId w:val="6"/>
        </w:numPr>
        <w:spacing w:after="240"/>
        <w:ind w:left="709" w:hanging="709"/>
        <w:jc w:val="both"/>
        <w:rPr>
          <w:rFonts w:ascii="Arial" w:hAnsi="Arial" w:cs="Arial"/>
          <w:i w:val="0"/>
          <w:sz w:val="20"/>
          <w:szCs w:val="20"/>
          <w:lang w:val="cs-CZ"/>
        </w:rPr>
      </w:pPr>
      <w:r w:rsidRPr="00573C6F">
        <w:rPr>
          <w:rFonts w:ascii="Arial" w:hAnsi="Arial" w:cs="Arial"/>
          <w:i w:val="0"/>
          <w:sz w:val="20"/>
          <w:szCs w:val="20"/>
          <w:lang w:val="cs-CZ"/>
        </w:rPr>
        <w:t>Nabídková cena, popřípadě kterákoliv její složka (např. ceny v rámci jednotlivých položek soupisů prací), uvedená v nabídce na základě zadávací dokumentace musí mít kladnou hodnotu, zadavatel nepřipouští v rámci nabídky nulovou cenu.</w:t>
      </w:r>
    </w:p>
    <w:tbl>
      <w:tblPr>
        <w:tblW w:w="9072" w:type="dxa"/>
        <w:tblLayout w:type="fixed"/>
        <w:tblLook w:val="0000" w:firstRow="0" w:lastRow="0" w:firstColumn="0" w:lastColumn="0" w:noHBand="0" w:noVBand="0"/>
      </w:tblPr>
      <w:tblGrid>
        <w:gridCol w:w="9072"/>
      </w:tblGrid>
      <w:tr w:rsidR="00E12025" w:rsidRPr="00573C6F" w14:paraId="1CF68B35" w14:textId="77777777" w:rsidTr="0087082B">
        <w:tc>
          <w:tcPr>
            <w:tcW w:w="9072" w:type="dxa"/>
            <w:shd w:val="clear" w:color="auto" w:fill="FDE9D9"/>
          </w:tcPr>
          <w:p w14:paraId="533114C4"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34" w:name="_9._Rámcová_dohoda,"/>
            <w:bookmarkStart w:id="35" w:name="_Toc29465848"/>
            <w:bookmarkStart w:id="36" w:name="_Toc31269477"/>
            <w:bookmarkEnd w:id="34"/>
            <w:r w:rsidRPr="00573C6F">
              <w:rPr>
                <w:rFonts w:ascii="Arial" w:hAnsi="Arial" w:cs="Arial"/>
                <w:b/>
                <w:sz w:val="20"/>
                <w:szCs w:val="20"/>
                <w:lang w:val="cs-CZ"/>
              </w:rPr>
              <w:t>9</w:t>
            </w:r>
            <w:r w:rsidRPr="00573C6F">
              <w:rPr>
                <w:rFonts w:ascii="Arial" w:hAnsi="Arial" w:cs="Arial"/>
                <w:b/>
                <w:sz w:val="20"/>
                <w:szCs w:val="20"/>
              </w:rPr>
              <w:t xml:space="preserve">. </w:t>
            </w:r>
            <w:r w:rsidRPr="00573C6F">
              <w:rPr>
                <w:rFonts w:ascii="Arial" w:hAnsi="Arial" w:cs="Arial"/>
                <w:b/>
                <w:sz w:val="20"/>
                <w:szCs w:val="20"/>
                <w:lang w:val="cs-CZ"/>
              </w:rPr>
              <w:t>Obchodní a platební podmínky</w:t>
            </w:r>
            <w:bookmarkEnd w:id="35"/>
            <w:bookmarkEnd w:id="36"/>
          </w:p>
        </w:tc>
      </w:tr>
    </w:tbl>
    <w:p w14:paraId="3947283A" w14:textId="77777777" w:rsidR="00E12025" w:rsidRPr="00573C6F" w:rsidRDefault="00E12025" w:rsidP="005032FE">
      <w:pPr>
        <w:widowControl w:val="0"/>
        <w:numPr>
          <w:ilvl w:val="0"/>
          <w:numId w:val="3"/>
        </w:numPr>
        <w:spacing w:before="240" w:after="240"/>
        <w:ind w:left="709" w:hanging="709"/>
        <w:jc w:val="both"/>
        <w:rPr>
          <w:rFonts w:ascii="Arial" w:hAnsi="Arial" w:cs="Arial"/>
          <w:b/>
          <w:bCs/>
          <w:sz w:val="20"/>
          <w:szCs w:val="20"/>
        </w:rPr>
      </w:pPr>
      <w:r w:rsidRPr="00573C6F">
        <w:rPr>
          <w:rFonts w:ascii="Arial" w:hAnsi="Arial" w:cs="Arial"/>
          <w:b/>
          <w:bCs/>
          <w:sz w:val="20"/>
          <w:szCs w:val="20"/>
        </w:rPr>
        <w:t>Stanovení obchodních podmínek zadavatele</w:t>
      </w:r>
    </w:p>
    <w:p w14:paraId="79DF06D8"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V návaznosti na povinnosti zadavatele vyplývající z dikce § 37 odst. 1 písm. c) zákona zadavatel stanovuje Obchodní podmínky zadavatele </w:t>
      </w:r>
      <w:r w:rsidRPr="00573C6F">
        <w:rPr>
          <w:rFonts w:ascii="Arial" w:hAnsi="Arial" w:cs="Arial"/>
          <w:bCs/>
          <w:sz w:val="20"/>
          <w:szCs w:val="20"/>
        </w:rPr>
        <w:t>pro veřejné zakázky na stavební práce</w:t>
      </w:r>
      <w:r w:rsidRPr="00573C6F">
        <w:rPr>
          <w:rFonts w:ascii="Arial" w:hAnsi="Arial" w:cs="Arial"/>
          <w:sz w:val="20"/>
          <w:szCs w:val="20"/>
        </w:rPr>
        <w:t xml:space="preserve">, které tvoří </w:t>
      </w:r>
      <w:r w:rsidRPr="00573C6F">
        <w:rPr>
          <w:rFonts w:ascii="Arial" w:hAnsi="Arial" w:cs="Arial"/>
          <w:b/>
          <w:sz w:val="20"/>
          <w:szCs w:val="20"/>
        </w:rPr>
        <w:t>přílohu B3</w:t>
      </w:r>
      <w:r w:rsidRPr="00573C6F">
        <w:rPr>
          <w:rFonts w:ascii="Arial" w:hAnsi="Arial" w:cs="Arial"/>
          <w:sz w:val="20"/>
          <w:szCs w:val="20"/>
        </w:rPr>
        <w:t xml:space="preserve"> zadávací dokumentace. Obchodní podmínky zadavatele jsou nedílnou součástí zadávacích podmínek a pro účastníky jsou jednak podkladem pro podání nabídky v rámci veřejné zakázky na stavební práce, včetně dodávek a služeb s těmito pracemi souvisejícími a dále podkladem pro zpracování návrhu smlouvy o dílo (</w:t>
      </w:r>
      <w:r w:rsidRPr="00573C6F">
        <w:rPr>
          <w:rFonts w:ascii="Arial" w:hAnsi="Arial" w:cs="Arial"/>
          <w:b/>
          <w:sz w:val="20"/>
          <w:szCs w:val="20"/>
        </w:rPr>
        <w:t>příloha B2</w:t>
      </w:r>
      <w:r w:rsidRPr="00573C6F">
        <w:rPr>
          <w:rFonts w:ascii="Arial" w:hAnsi="Arial" w:cs="Arial"/>
          <w:sz w:val="20"/>
          <w:szCs w:val="20"/>
        </w:rPr>
        <w:t xml:space="preserve">). Obchodní podmínky zadavatele blíže upravují a konkretizují jednotlivá ujednání návrhu smlouvy na veřejnou zakázku. </w:t>
      </w:r>
    </w:p>
    <w:p w14:paraId="7C167B22" w14:textId="77777777" w:rsidR="00E12025" w:rsidRPr="00573C6F" w:rsidRDefault="00E12025" w:rsidP="005032FE">
      <w:pPr>
        <w:widowControl w:val="0"/>
        <w:numPr>
          <w:ilvl w:val="0"/>
          <w:numId w:val="3"/>
        </w:numPr>
        <w:spacing w:before="240" w:after="240"/>
        <w:ind w:left="709" w:hanging="709"/>
        <w:jc w:val="both"/>
        <w:rPr>
          <w:rFonts w:ascii="Arial" w:hAnsi="Arial" w:cs="Arial"/>
          <w:b/>
          <w:bCs/>
          <w:sz w:val="20"/>
          <w:szCs w:val="20"/>
        </w:rPr>
      </w:pPr>
      <w:r w:rsidRPr="00573C6F">
        <w:rPr>
          <w:rFonts w:ascii="Arial" w:hAnsi="Arial" w:cs="Arial"/>
          <w:b/>
          <w:bCs/>
          <w:sz w:val="20"/>
          <w:szCs w:val="20"/>
        </w:rPr>
        <w:t>Závaznost obchodních podmínek zadavatele</w:t>
      </w:r>
    </w:p>
    <w:p w14:paraId="057ED27F"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Obchodní podmínky zadavatele jsou základními podmínkami, na nichž zadavatel trvá, a jsou nedílnou součástí smluvního ujednání. Případné konkrétní částky nebo termíny uvedené v těchto obchodních podmínkách jsou minimálními požadavky zadavatele, které je účastník povinen ve své nabídce jako minimální požadavky zadavatele akceptovat a je rovněž na volném uvážení účastníka, zda v rámci návrhu smlouvy nabídne zadavateli výhodnější podmínky. </w:t>
      </w:r>
    </w:p>
    <w:p w14:paraId="6D5E1173" w14:textId="77777777" w:rsidR="00E12025" w:rsidRPr="00573C6F" w:rsidRDefault="00E12025" w:rsidP="005032FE">
      <w:pPr>
        <w:widowControl w:val="0"/>
        <w:numPr>
          <w:ilvl w:val="0"/>
          <w:numId w:val="3"/>
        </w:numPr>
        <w:spacing w:before="240" w:after="240"/>
        <w:ind w:left="709" w:hanging="709"/>
        <w:jc w:val="both"/>
        <w:rPr>
          <w:rFonts w:ascii="Arial" w:hAnsi="Arial" w:cs="Arial"/>
          <w:b/>
          <w:bCs/>
          <w:sz w:val="20"/>
          <w:szCs w:val="20"/>
        </w:rPr>
      </w:pPr>
      <w:r w:rsidRPr="00573C6F">
        <w:rPr>
          <w:rFonts w:ascii="Arial" w:hAnsi="Arial" w:cs="Arial"/>
          <w:b/>
          <w:bCs/>
          <w:sz w:val="20"/>
          <w:szCs w:val="20"/>
        </w:rPr>
        <w:t>Návrh smlouvy</w:t>
      </w:r>
    </w:p>
    <w:p w14:paraId="4CD05546"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Zadavatel předpokládá, že v návrhu smlouvy o dílo dojde ze strany účastníka k dalšímu doplnění údajů nezbytných pro vznik návrhu smlouvy, upřesnění či konkretizaci údajů (např. termíny plnění, cenové údaje, lhůty, délka záruky, apod.), které však nesmějí být v rozporu s obchodními podmínkami zadavatele a nesmějí zhoršovat postavení zadavatele, než jak je uvedeno v obchodních podmínkách zadavatele nebo zadávacích podmínkách. Takto doplněný návrh smlouvy účastník předloží s nabídkou jako svůj návrh smlouvy na veřejnou zakázku.</w:t>
      </w:r>
    </w:p>
    <w:p w14:paraId="6F6438DE" w14:textId="77777777" w:rsidR="00E12025" w:rsidRPr="00573C6F" w:rsidRDefault="00E12025" w:rsidP="005032FE">
      <w:pPr>
        <w:widowControl w:val="0"/>
        <w:numPr>
          <w:ilvl w:val="0"/>
          <w:numId w:val="3"/>
        </w:numPr>
        <w:spacing w:before="240" w:after="240"/>
        <w:ind w:left="709" w:hanging="709"/>
        <w:jc w:val="both"/>
        <w:rPr>
          <w:rFonts w:ascii="Arial" w:hAnsi="Arial" w:cs="Arial"/>
          <w:b/>
          <w:bCs/>
          <w:sz w:val="20"/>
          <w:szCs w:val="20"/>
        </w:rPr>
      </w:pPr>
      <w:r w:rsidRPr="00573C6F">
        <w:rPr>
          <w:rFonts w:ascii="Arial" w:hAnsi="Arial" w:cs="Arial"/>
          <w:b/>
          <w:bCs/>
          <w:sz w:val="20"/>
          <w:szCs w:val="20"/>
        </w:rPr>
        <w:t xml:space="preserve">Platební podmínky </w:t>
      </w:r>
    </w:p>
    <w:p w14:paraId="72E67FB3"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Cena za provedené dílo bude hrazena v souladu s obchodními podmínkami.</w:t>
      </w:r>
    </w:p>
    <w:p w14:paraId="0FBDFB54" w14:textId="77777777" w:rsidR="00FB73D6" w:rsidRPr="00573C6F" w:rsidRDefault="00FB73D6"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Cena za provedené dílo bude uhrazena formou </w:t>
      </w:r>
      <w:r w:rsidRPr="00573C6F">
        <w:rPr>
          <w:rFonts w:ascii="Arial" w:hAnsi="Arial" w:cs="Arial"/>
          <w:b/>
          <w:sz w:val="20"/>
          <w:szCs w:val="20"/>
        </w:rPr>
        <w:t>měsíční fakturace</w:t>
      </w:r>
      <w:r w:rsidRPr="00573C6F">
        <w:rPr>
          <w:rFonts w:ascii="Arial" w:hAnsi="Arial" w:cs="Arial"/>
          <w:sz w:val="20"/>
          <w:szCs w:val="20"/>
        </w:rPr>
        <w:t>, přičemž první platbu bude dodavatel oprávněn fakturovat na základě skutečně provedených prací po odsouhlasení nejdříve 30 dnů od podpisu smlouvy o dílo. Faktura bude v příloze obsahovat odsouhlasené soupisy skutečně provedených prací v kalendářním měsíci.</w:t>
      </w:r>
    </w:p>
    <w:p w14:paraId="065F7E64"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Objednatelem nebudou na cenu za zhotovení díla poskytována jakákoli plnění před zahájením provádění díla. </w:t>
      </w:r>
    </w:p>
    <w:p w14:paraId="188070A3"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Platba bude probíhat až do výše 80 % celkové ceny díla dle Smlouvy. Zhotovitel souhlasí s pozastávkou ceny díla ve výši 20 % (slovy dvacet procent) z celkové ceny díla s tím, že tato pozastavená částka bude Objednatelem uhrazena po odstranění event. zjištěných vad a nedodělků. </w:t>
      </w:r>
    </w:p>
    <w:p w14:paraId="126DDA6F" w14:textId="77777777" w:rsidR="00E12025" w:rsidRPr="00573C6F" w:rsidRDefault="00E12025" w:rsidP="005032FE">
      <w:pPr>
        <w:pStyle w:val="2sltext"/>
        <w:widowControl w:val="0"/>
        <w:numPr>
          <w:ilvl w:val="0"/>
          <w:numId w:val="0"/>
        </w:numPr>
        <w:ind w:left="709"/>
        <w:rPr>
          <w:rFonts w:ascii="Arial" w:hAnsi="Arial" w:cs="Arial"/>
          <w:sz w:val="20"/>
          <w:szCs w:val="20"/>
        </w:rPr>
      </w:pPr>
      <w:r w:rsidRPr="00573C6F">
        <w:rPr>
          <w:rFonts w:ascii="Arial" w:hAnsi="Arial" w:cs="Arial"/>
          <w:sz w:val="20"/>
          <w:szCs w:val="20"/>
        </w:rPr>
        <w:t xml:space="preserve">Splatnost faktury je 30 kalendářních dní ode dne doručení faktury. </w:t>
      </w:r>
    </w:p>
    <w:p w14:paraId="1B61972A" w14:textId="77777777" w:rsidR="00E12025" w:rsidRPr="00573C6F" w:rsidRDefault="00E12025" w:rsidP="005032FE">
      <w:pPr>
        <w:widowControl w:val="0"/>
        <w:numPr>
          <w:ilvl w:val="0"/>
          <w:numId w:val="3"/>
        </w:numPr>
        <w:spacing w:before="240" w:after="240"/>
        <w:ind w:left="709" w:hanging="709"/>
        <w:jc w:val="both"/>
        <w:rPr>
          <w:rFonts w:ascii="Arial" w:hAnsi="Arial" w:cs="Arial"/>
          <w:bCs/>
          <w:sz w:val="20"/>
          <w:szCs w:val="20"/>
        </w:rPr>
      </w:pPr>
      <w:r w:rsidRPr="00573C6F">
        <w:rPr>
          <w:rFonts w:ascii="Arial" w:hAnsi="Arial" w:cs="Arial"/>
          <w:bCs/>
          <w:sz w:val="20"/>
          <w:szCs w:val="20"/>
        </w:rPr>
        <w:t xml:space="preserve">Další obchodní a platební podmínky a podrobnosti jsou uvedeny v Obchodních podmínkách zadavatele pro veřejné zakázky na stavební práce a závazném návrhu smlouvy o dílo, jejichž </w:t>
      </w:r>
      <w:r w:rsidRPr="00573C6F">
        <w:rPr>
          <w:rFonts w:ascii="Arial" w:hAnsi="Arial" w:cs="Arial"/>
          <w:bCs/>
          <w:sz w:val="20"/>
          <w:szCs w:val="20"/>
        </w:rPr>
        <w:lastRenderedPageBreak/>
        <w:t xml:space="preserve">závazné znění tvoří </w:t>
      </w:r>
      <w:r w:rsidRPr="00573C6F">
        <w:rPr>
          <w:rFonts w:ascii="Arial" w:hAnsi="Arial" w:cs="Arial"/>
          <w:b/>
          <w:bCs/>
          <w:sz w:val="20"/>
          <w:szCs w:val="20"/>
        </w:rPr>
        <w:t>přílohy B2 a B3</w:t>
      </w:r>
      <w:r w:rsidRPr="00573C6F">
        <w:rPr>
          <w:rFonts w:ascii="Arial" w:hAnsi="Arial" w:cs="Arial"/>
          <w:bCs/>
          <w:sz w:val="20"/>
          <w:szCs w:val="20"/>
        </w:rPr>
        <w:t xml:space="preserve"> této zadávací dokumentace.</w:t>
      </w:r>
    </w:p>
    <w:tbl>
      <w:tblPr>
        <w:tblW w:w="9214" w:type="dxa"/>
        <w:tblLayout w:type="fixed"/>
        <w:tblLook w:val="0000" w:firstRow="0" w:lastRow="0" w:firstColumn="0" w:lastColumn="0" w:noHBand="0" w:noVBand="0"/>
      </w:tblPr>
      <w:tblGrid>
        <w:gridCol w:w="9214"/>
      </w:tblGrid>
      <w:tr w:rsidR="00E12025" w:rsidRPr="00573C6F" w14:paraId="7800516A" w14:textId="77777777" w:rsidTr="0087082B">
        <w:tc>
          <w:tcPr>
            <w:tcW w:w="9214" w:type="dxa"/>
            <w:shd w:val="clear" w:color="auto" w:fill="FBE4D5"/>
          </w:tcPr>
          <w:p w14:paraId="09F0DAA3"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lang w:val="cs-CZ"/>
              </w:rPr>
            </w:pPr>
            <w:bookmarkStart w:id="37" w:name="_10._Podmínky_kvalifikace"/>
            <w:bookmarkStart w:id="38" w:name="_Toc29465849"/>
            <w:bookmarkStart w:id="39" w:name="_Toc31269478"/>
            <w:bookmarkEnd w:id="37"/>
            <w:r w:rsidRPr="00573C6F">
              <w:rPr>
                <w:rFonts w:ascii="Arial" w:hAnsi="Arial" w:cs="Arial"/>
                <w:b/>
                <w:sz w:val="20"/>
                <w:szCs w:val="20"/>
                <w:lang w:val="cs-CZ"/>
              </w:rPr>
              <w:t>10. Podmínky kvalifikace</w:t>
            </w:r>
            <w:bookmarkEnd w:id="38"/>
            <w:bookmarkEnd w:id="39"/>
          </w:p>
        </w:tc>
      </w:tr>
    </w:tbl>
    <w:p w14:paraId="3F40442C" w14:textId="77777777" w:rsidR="00E12025" w:rsidRPr="00573C6F" w:rsidRDefault="00E12025" w:rsidP="005032FE">
      <w:pPr>
        <w:widowControl w:val="0"/>
        <w:numPr>
          <w:ilvl w:val="0"/>
          <w:numId w:val="12"/>
        </w:numPr>
        <w:spacing w:before="240" w:after="240"/>
        <w:ind w:left="709" w:hanging="709"/>
        <w:jc w:val="both"/>
        <w:rPr>
          <w:rFonts w:ascii="Arial" w:hAnsi="Arial" w:cs="Arial"/>
          <w:sz w:val="20"/>
          <w:szCs w:val="20"/>
        </w:rPr>
      </w:pPr>
      <w:r w:rsidRPr="00573C6F">
        <w:rPr>
          <w:rFonts w:ascii="Arial" w:hAnsi="Arial" w:cs="Arial"/>
          <w:sz w:val="20"/>
          <w:szCs w:val="20"/>
        </w:rPr>
        <w:t>V souladu s ustanovením § 53 odst. 4 zákona prokazuje účastník ve zjednodušeném podlimitním řízení splnění všech požadovaných kvalifikačních předpokladů, stanovených zákonem a požadovaných zadavatelem v Kvalifikační dokumentaci (</w:t>
      </w:r>
      <w:r w:rsidRPr="00573C6F">
        <w:rPr>
          <w:rFonts w:ascii="Arial" w:hAnsi="Arial" w:cs="Arial"/>
          <w:b/>
          <w:sz w:val="20"/>
          <w:szCs w:val="20"/>
        </w:rPr>
        <w:t>příloha B1</w:t>
      </w:r>
      <w:r w:rsidRPr="00573C6F">
        <w:rPr>
          <w:rFonts w:ascii="Arial" w:hAnsi="Arial" w:cs="Arial"/>
          <w:sz w:val="20"/>
          <w:szCs w:val="20"/>
        </w:rPr>
        <w:t>), předložením čestných prohlášení a příslušných dokladů.</w:t>
      </w:r>
    </w:p>
    <w:tbl>
      <w:tblPr>
        <w:tblW w:w="9072" w:type="dxa"/>
        <w:tblLayout w:type="fixed"/>
        <w:tblLook w:val="0000" w:firstRow="0" w:lastRow="0" w:firstColumn="0" w:lastColumn="0" w:noHBand="0" w:noVBand="0"/>
      </w:tblPr>
      <w:tblGrid>
        <w:gridCol w:w="9072"/>
      </w:tblGrid>
      <w:tr w:rsidR="00E12025" w:rsidRPr="00573C6F" w14:paraId="2A9DAD7C" w14:textId="77777777" w:rsidTr="0087082B">
        <w:tc>
          <w:tcPr>
            <w:tcW w:w="9072" w:type="dxa"/>
            <w:shd w:val="clear" w:color="auto" w:fill="FDE9D9"/>
          </w:tcPr>
          <w:p w14:paraId="1F841EC8"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40" w:name="_11._Způsob_hodnocení"/>
            <w:bookmarkStart w:id="41" w:name="_Toc29465850"/>
            <w:bookmarkStart w:id="42" w:name="_Toc31269479"/>
            <w:bookmarkEnd w:id="40"/>
            <w:r w:rsidRPr="00573C6F">
              <w:rPr>
                <w:rFonts w:ascii="Arial" w:hAnsi="Arial" w:cs="Arial"/>
                <w:b/>
                <w:sz w:val="20"/>
                <w:szCs w:val="20"/>
                <w:lang w:val="cs-CZ"/>
              </w:rPr>
              <w:t>11. Způsob hodnocení nabídek</w:t>
            </w:r>
            <w:bookmarkEnd w:id="41"/>
            <w:bookmarkEnd w:id="42"/>
          </w:p>
        </w:tc>
      </w:tr>
    </w:tbl>
    <w:p w14:paraId="7E1524D1" w14:textId="77777777" w:rsidR="00E12025" w:rsidRPr="00573C6F" w:rsidRDefault="00E12025" w:rsidP="005032FE">
      <w:pPr>
        <w:widowControl w:val="0"/>
        <w:numPr>
          <w:ilvl w:val="0"/>
          <w:numId w:val="7"/>
        </w:numPr>
        <w:spacing w:before="240" w:after="240"/>
        <w:ind w:left="709" w:hanging="709"/>
        <w:jc w:val="both"/>
        <w:rPr>
          <w:rFonts w:ascii="Arial" w:hAnsi="Arial" w:cs="Arial"/>
          <w:sz w:val="20"/>
          <w:szCs w:val="20"/>
        </w:rPr>
      </w:pPr>
      <w:r w:rsidRPr="00573C6F">
        <w:rPr>
          <w:rFonts w:ascii="Arial" w:hAnsi="Arial" w:cs="Arial"/>
          <w:sz w:val="20"/>
          <w:szCs w:val="20"/>
        </w:rPr>
        <w:t>Základním hodnotícím kritériem pro zadání veřejné zakázky je ve smyslu § 114 odst. 1 zákona ekonomická výhodnost nabídky.</w:t>
      </w:r>
    </w:p>
    <w:p w14:paraId="0C325DAA" w14:textId="52699FE2" w:rsidR="00E12025" w:rsidRPr="00573C6F" w:rsidRDefault="00E12025" w:rsidP="005032FE">
      <w:pPr>
        <w:widowControl w:val="0"/>
        <w:numPr>
          <w:ilvl w:val="0"/>
          <w:numId w:val="7"/>
        </w:numPr>
        <w:spacing w:before="240" w:after="240"/>
        <w:ind w:left="709" w:hanging="709"/>
        <w:jc w:val="both"/>
        <w:rPr>
          <w:rFonts w:ascii="Arial" w:hAnsi="Arial" w:cs="Arial"/>
          <w:sz w:val="20"/>
          <w:szCs w:val="20"/>
        </w:rPr>
      </w:pPr>
      <w:r w:rsidRPr="00573C6F">
        <w:rPr>
          <w:rFonts w:ascii="Arial" w:hAnsi="Arial" w:cs="Arial"/>
          <w:sz w:val="20"/>
          <w:szCs w:val="20"/>
        </w:rPr>
        <w:t>Ekonomická výhodnost nabídky bude hodnocena pouze na základě nejnižší nabídkové ceny v Kč bez DPH.</w:t>
      </w:r>
    </w:p>
    <w:p w14:paraId="39278D00" w14:textId="5B61262A" w:rsidR="006F0B0E" w:rsidRPr="00573C6F" w:rsidRDefault="006F0B0E" w:rsidP="00706142">
      <w:pPr>
        <w:widowControl w:val="0"/>
        <w:spacing w:before="240" w:after="240"/>
        <w:ind w:left="709"/>
        <w:jc w:val="both"/>
        <w:rPr>
          <w:rFonts w:ascii="Arial" w:hAnsi="Arial" w:cs="Arial"/>
          <w:sz w:val="20"/>
          <w:szCs w:val="20"/>
        </w:rPr>
      </w:pPr>
      <w:r w:rsidRPr="00573C6F">
        <w:rPr>
          <w:rFonts w:ascii="Arial" w:hAnsi="Arial" w:cs="Arial"/>
          <w:b/>
          <w:sz w:val="20"/>
          <w:szCs w:val="20"/>
          <w:highlight w:val="lightGray"/>
        </w:rPr>
        <w:t>Zadavatel bude ekonomickou výhodnost nabídky posuzovat z ceny uvedené v doložených soupisech prací</w:t>
      </w:r>
      <w:r w:rsidR="00706142" w:rsidRPr="00573C6F">
        <w:rPr>
          <w:rFonts w:ascii="Arial" w:hAnsi="Arial" w:cs="Arial"/>
          <w:b/>
          <w:sz w:val="20"/>
          <w:szCs w:val="20"/>
          <w:highlight w:val="lightGray"/>
        </w:rPr>
        <w:t xml:space="preserve"> (přílohy A2-1 a A2-2)</w:t>
      </w:r>
      <w:r w:rsidR="00706142" w:rsidRPr="00573C6F">
        <w:rPr>
          <w:rFonts w:ascii="Arial" w:hAnsi="Arial" w:cs="Arial"/>
          <w:sz w:val="20"/>
          <w:szCs w:val="20"/>
          <w:highlight w:val="lightGray"/>
        </w:rPr>
        <w:t>.</w:t>
      </w:r>
    </w:p>
    <w:p w14:paraId="0340006E" w14:textId="77777777" w:rsidR="00E12025" w:rsidRPr="00573C6F" w:rsidRDefault="00E12025" w:rsidP="005032FE">
      <w:pPr>
        <w:widowControl w:val="0"/>
        <w:numPr>
          <w:ilvl w:val="0"/>
          <w:numId w:val="7"/>
        </w:numPr>
        <w:spacing w:before="240" w:after="240"/>
        <w:ind w:left="709" w:hanging="709"/>
        <w:jc w:val="both"/>
        <w:rPr>
          <w:rFonts w:ascii="Arial" w:hAnsi="Arial" w:cs="Arial"/>
          <w:sz w:val="20"/>
          <w:szCs w:val="20"/>
        </w:rPr>
      </w:pPr>
      <w:r w:rsidRPr="00573C6F">
        <w:rPr>
          <w:rFonts w:ascii="Arial" w:hAnsi="Arial" w:cs="Arial"/>
          <w:b/>
          <w:sz w:val="20"/>
          <w:szCs w:val="20"/>
        </w:rPr>
        <w:t xml:space="preserve">Popis způsobu hodnocení nabídek </w:t>
      </w:r>
    </w:p>
    <w:p w14:paraId="495D1BE1" w14:textId="77777777" w:rsidR="00E12025" w:rsidRPr="00573C6F" w:rsidRDefault="00E12025" w:rsidP="005032FE">
      <w:pPr>
        <w:widowControl w:val="0"/>
        <w:spacing w:before="240" w:after="240"/>
        <w:ind w:left="709"/>
        <w:jc w:val="both"/>
        <w:rPr>
          <w:rFonts w:ascii="Arial" w:hAnsi="Arial" w:cs="Arial"/>
          <w:sz w:val="20"/>
          <w:szCs w:val="20"/>
        </w:rPr>
      </w:pPr>
      <w:r w:rsidRPr="00573C6F">
        <w:rPr>
          <w:rFonts w:ascii="Arial" w:hAnsi="Arial" w:cs="Arial"/>
          <w:sz w:val="20"/>
          <w:szCs w:val="20"/>
        </w:rPr>
        <w:t>Při hodnocení bude stanoveno pořadí nabídek podle výše nabídkové ceny. Nejúspěšnější nabídkou (první v pořadí) se stane nabídka, která obsahuje nejnižší nabídkovou cenu při respektování všech podmínek a požadavků uvedených v zadávacích podmínkách a za předpokladu, že dodavatel prokázal splnění kvalifikace.</w:t>
      </w:r>
    </w:p>
    <w:p w14:paraId="14036F1E" w14:textId="77777777" w:rsidR="00E12025" w:rsidRPr="00573C6F" w:rsidRDefault="00E12025" w:rsidP="005032FE">
      <w:pPr>
        <w:widowControl w:val="0"/>
        <w:spacing w:before="240" w:after="240"/>
        <w:ind w:left="709"/>
        <w:jc w:val="both"/>
        <w:rPr>
          <w:rFonts w:ascii="Arial" w:hAnsi="Arial" w:cs="Arial"/>
          <w:sz w:val="20"/>
          <w:szCs w:val="20"/>
        </w:rPr>
      </w:pPr>
      <w:r w:rsidRPr="00573C6F">
        <w:rPr>
          <w:rFonts w:ascii="Arial" w:hAnsi="Arial" w:cs="Arial"/>
          <w:sz w:val="20"/>
          <w:szCs w:val="20"/>
        </w:rPr>
        <w:t xml:space="preserve">V případě rovnosti hodnot celkových nabídkových cen se za výhodnější nabídku považuje nabídka účastníka zadávacího řízení, který svoji nabídku podal dříve. </w:t>
      </w:r>
    </w:p>
    <w:p w14:paraId="62CA9D59" w14:textId="77777777" w:rsidR="00E12025" w:rsidRPr="00573C6F" w:rsidRDefault="00E12025" w:rsidP="005032FE">
      <w:pPr>
        <w:widowControl w:val="0"/>
        <w:spacing w:before="240" w:after="240"/>
        <w:ind w:left="709"/>
        <w:jc w:val="both"/>
        <w:rPr>
          <w:rFonts w:ascii="Arial" w:hAnsi="Arial" w:cs="Arial"/>
          <w:sz w:val="20"/>
          <w:szCs w:val="20"/>
        </w:rPr>
      </w:pPr>
      <w:r w:rsidRPr="00573C6F">
        <w:rPr>
          <w:rFonts w:ascii="Arial" w:hAnsi="Arial" w:cs="Arial"/>
          <w:sz w:val="20"/>
          <w:szCs w:val="20"/>
        </w:rPr>
        <w:t>Zadavatel v souladu s § 39 odst. 4 zákona stanovuje, že posouzení splnění podmínek účasti v zadávacím řízení může provést až po hodnocení nabídek.</w:t>
      </w:r>
    </w:p>
    <w:tbl>
      <w:tblPr>
        <w:tblW w:w="9072" w:type="dxa"/>
        <w:tblLayout w:type="fixed"/>
        <w:tblLook w:val="0000" w:firstRow="0" w:lastRow="0" w:firstColumn="0" w:lastColumn="0" w:noHBand="0" w:noVBand="0"/>
      </w:tblPr>
      <w:tblGrid>
        <w:gridCol w:w="9072"/>
      </w:tblGrid>
      <w:tr w:rsidR="00E12025" w:rsidRPr="00573C6F" w14:paraId="25F38243" w14:textId="77777777" w:rsidTr="0087082B">
        <w:tc>
          <w:tcPr>
            <w:tcW w:w="9072" w:type="dxa"/>
            <w:shd w:val="clear" w:color="auto" w:fill="FDE9D9"/>
          </w:tcPr>
          <w:p w14:paraId="12035C2A" w14:textId="77777777" w:rsidR="00E12025" w:rsidRPr="00573C6F" w:rsidRDefault="00E12025" w:rsidP="005032FE">
            <w:pPr>
              <w:pStyle w:val="Nadpis1"/>
              <w:keepNext w:val="0"/>
              <w:widowControl w:val="0"/>
              <w:spacing w:before="120" w:after="120"/>
              <w:ind w:left="431" w:hanging="431"/>
              <w:jc w:val="center"/>
              <w:rPr>
                <w:rFonts w:ascii="Arial" w:hAnsi="Arial" w:cs="Arial"/>
                <w:b/>
                <w:sz w:val="20"/>
                <w:szCs w:val="20"/>
              </w:rPr>
            </w:pPr>
            <w:bookmarkStart w:id="43" w:name="_12._Podmínky_a"/>
            <w:bookmarkStart w:id="44" w:name="_Toc29465851"/>
            <w:bookmarkStart w:id="45" w:name="_Toc31269480"/>
            <w:bookmarkEnd w:id="43"/>
            <w:r w:rsidRPr="00573C6F">
              <w:rPr>
                <w:rFonts w:ascii="Arial" w:hAnsi="Arial" w:cs="Arial"/>
                <w:b/>
                <w:sz w:val="20"/>
                <w:szCs w:val="20"/>
                <w:lang w:val="cs-CZ"/>
              </w:rPr>
              <w:t xml:space="preserve">12. </w:t>
            </w:r>
            <w:r w:rsidRPr="00573C6F">
              <w:rPr>
                <w:rFonts w:ascii="Arial" w:hAnsi="Arial" w:cs="Arial"/>
                <w:b/>
                <w:bCs w:val="0"/>
                <w:sz w:val="20"/>
                <w:szCs w:val="20"/>
              </w:rPr>
              <w:t>Podmínky a požadavky pro zpracování nabídky, obsah nabídek a jiné požadavky zadavatele na plnění předmětu veřejné zakázky</w:t>
            </w:r>
            <w:bookmarkEnd w:id="44"/>
            <w:bookmarkEnd w:id="45"/>
          </w:p>
        </w:tc>
      </w:tr>
    </w:tbl>
    <w:p w14:paraId="09D9175D" w14:textId="77777777" w:rsidR="00E12025" w:rsidRPr="00573C6F" w:rsidRDefault="00E12025" w:rsidP="005032FE">
      <w:pPr>
        <w:pStyle w:val="Textodstavce"/>
        <w:widowControl w:val="0"/>
        <w:numPr>
          <w:ilvl w:val="0"/>
          <w:numId w:val="9"/>
        </w:numPr>
        <w:tabs>
          <w:tab w:val="left" w:pos="709"/>
        </w:tabs>
        <w:spacing w:before="240" w:after="240"/>
        <w:ind w:left="709" w:hanging="709"/>
        <w:rPr>
          <w:rFonts w:ascii="Arial" w:hAnsi="Arial" w:cs="Arial"/>
          <w:b w:val="0"/>
          <w:sz w:val="20"/>
          <w:szCs w:val="20"/>
        </w:rPr>
      </w:pPr>
      <w:r w:rsidRPr="00573C6F">
        <w:rPr>
          <w:rFonts w:ascii="Arial" w:hAnsi="Arial" w:cs="Arial"/>
          <w:b w:val="0"/>
          <w:color w:val="000000"/>
          <w:sz w:val="20"/>
          <w:szCs w:val="20"/>
        </w:rPr>
        <w:t xml:space="preserve">V nabídce musí být uvedeny identifikační údaje účastníka zadávacího řízení. Nabídka bude zpracována formou popisu plnění předmětu zakázky, případně návrhu řešení a doplněním chybějících údajů v závazném návrhu smlouvy o dílo, který je </w:t>
      </w:r>
      <w:r w:rsidRPr="00573C6F">
        <w:rPr>
          <w:rFonts w:ascii="Arial" w:hAnsi="Arial" w:cs="Arial"/>
          <w:color w:val="000000"/>
          <w:sz w:val="20"/>
          <w:szCs w:val="20"/>
        </w:rPr>
        <w:t>přílohou B2</w:t>
      </w:r>
      <w:r w:rsidRPr="00573C6F">
        <w:rPr>
          <w:rFonts w:ascii="Arial" w:hAnsi="Arial" w:cs="Arial"/>
          <w:b w:val="0"/>
          <w:color w:val="000000"/>
          <w:sz w:val="20"/>
          <w:szCs w:val="20"/>
        </w:rPr>
        <w:t xml:space="preserve">. Dodavatel není oprávněn provádět jakékoli úpravy ve výše uvedeném návrhu smlouvy o dílo s výjimkou doplnění chybějících a barevně označených údajů v závazném návrhu smlouvy o dílo. V případě nabídky podávané společně několika dodavateli, jakož i v případě podání nabídky zahraničním dodavatelem či dodavateli, je vybraný dodavatel oprávněn upravit závazný návrh smlouvy dle </w:t>
      </w:r>
      <w:r w:rsidRPr="00573C6F">
        <w:rPr>
          <w:rFonts w:ascii="Arial" w:hAnsi="Arial" w:cs="Arial"/>
          <w:color w:val="000000"/>
          <w:sz w:val="20"/>
          <w:szCs w:val="20"/>
        </w:rPr>
        <w:t xml:space="preserve">přílohy B2 </w:t>
      </w:r>
      <w:r w:rsidRPr="00573C6F">
        <w:rPr>
          <w:rFonts w:ascii="Arial" w:hAnsi="Arial" w:cs="Arial"/>
          <w:b w:val="0"/>
          <w:color w:val="000000"/>
          <w:sz w:val="20"/>
          <w:szCs w:val="20"/>
        </w:rPr>
        <w:t xml:space="preserve">této zadávací </w:t>
      </w:r>
      <w:r w:rsidRPr="00573C6F">
        <w:rPr>
          <w:rFonts w:ascii="Arial" w:hAnsi="Arial" w:cs="Arial"/>
          <w:b w:val="0"/>
          <w:sz w:val="20"/>
          <w:szCs w:val="20"/>
        </w:rPr>
        <w:t>dokumentace pouze a výhradně s ohledem na tyto skutečnosti.</w:t>
      </w:r>
    </w:p>
    <w:p w14:paraId="68620826" w14:textId="77777777" w:rsidR="00E12025" w:rsidRPr="00573C6F" w:rsidRDefault="00E12025" w:rsidP="005032FE">
      <w:pPr>
        <w:pStyle w:val="Textodstavce"/>
        <w:widowControl w:val="0"/>
        <w:numPr>
          <w:ilvl w:val="0"/>
          <w:numId w:val="9"/>
        </w:numPr>
        <w:tabs>
          <w:tab w:val="left" w:pos="709"/>
        </w:tabs>
        <w:spacing w:before="240" w:after="240"/>
        <w:ind w:left="709" w:hanging="709"/>
        <w:rPr>
          <w:rFonts w:ascii="Arial" w:hAnsi="Arial" w:cs="Arial"/>
          <w:b w:val="0"/>
          <w:sz w:val="20"/>
          <w:szCs w:val="20"/>
        </w:rPr>
      </w:pPr>
      <w:r w:rsidRPr="00573C6F">
        <w:rPr>
          <w:rFonts w:ascii="Arial" w:hAnsi="Arial" w:cs="Arial"/>
          <w:b w:val="0"/>
          <w:sz w:val="20"/>
          <w:szCs w:val="20"/>
        </w:rPr>
        <w:t>Zadavatel nepožaduje, aby významné činnosti při plnění veřejné zakázky byly plněny přímo vybraným dodavatelem, a zároveň si vyhrazuje požadavek, že zhotovitel nepředá předmět plnění zakázky jako celek jinému poddodavateli.</w:t>
      </w:r>
    </w:p>
    <w:p w14:paraId="13DF90F2" w14:textId="77777777" w:rsidR="00E12025" w:rsidRPr="00573C6F" w:rsidRDefault="00E12025" w:rsidP="005032FE">
      <w:pPr>
        <w:pStyle w:val="Textodstavce"/>
        <w:widowControl w:val="0"/>
        <w:numPr>
          <w:ilvl w:val="0"/>
          <w:numId w:val="9"/>
        </w:numPr>
        <w:tabs>
          <w:tab w:val="left" w:pos="709"/>
        </w:tabs>
        <w:spacing w:before="240" w:after="240"/>
        <w:ind w:left="709" w:hanging="709"/>
        <w:rPr>
          <w:rFonts w:ascii="Arial" w:hAnsi="Arial" w:cs="Arial"/>
          <w:b w:val="0"/>
          <w:color w:val="000000"/>
          <w:sz w:val="20"/>
          <w:szCs w:val="20"/>
        </w:rPr>
      </w:pPr>
      <w:r w:rsidRPr="00573C6F">
        <w:rPr>
          <w:rFonts w:ascii="Arial" w:hAnsi="Arial" w:cs="Arial"/>
          <w:b w:val="0"/>
          <w:sz w:val="20"/>
          <w:szCs w:val="20"/>
        </w:rPr>
        <w:t xml:space="preserve">Zadavatel požaduje, aby účastník zadávacího řízení ve své nabídce specifikoval části plnění veřejné zakázky, které hodlá plnit prostřednictvím jednoho či více poddodavatelů a nejedná se o významné činnosti podle § 105 odst. 2 zákona. Účastník zadávacího řízení je povinen ve své nabídce předložit seznam konkrétních poddodavatelů, kterým bude uhrazeno více než </w:t>
      </w:r>
      <w:r w:rsidRPr="00573C6F">
        <w:rPr>
          <w:rFonts w:ascii="Arial" w:hAnsi="Arial" w:cs="Arial"/>
          <w:sz w:val="20"/>
          <w:szCs w:val="20"/>
        </w:rPr>
        <w:t>5 %</w:t>
      </w:r>
      <w:r w:rsidRPr="00573C6F">
        <w:rPr>
          <w:rFonts w:ascii="Arial" w:hAnsi="Arial" w:cs="Arial"/>
          <w:b w:val="0"/>
          <w:sz w:val="20"/>
          <w:szCs w:val="20"/>
        </w:rPr>
        <w:t xml:space="preserve"> z hodnoty předmětné veřejné zakázky, pokud jsou účastníkovi zadávacího řízení známi a v </w:t>
      </w:r>
      <w:r w:rsidRPr="00573C6F">
        <w:rPr>
          <w:rFonts w:ascii="Arial" w:hAnsi="Arial" w:cs="Arial"/>
          <w:b w:val="0"/>
          <w:sz w:val="20"/>
          <w:szCs w:val="20"/>
        </w:rPr>
        <w:lastRenderedPageBreak/>
        <w:t xml:space="preserve">nabídce uvedl, kterou část veřejné zakázky bude každý z poddodavatelů plnit – s uvedením druhu dodávek, služeb, nebo stavebních prací a s uvedením předpokládaného procentuálního (%) finančního podílu jednotlivých poddodavatelů na veřejné zakázce (dle </w:t>
      </w:r>
      <w:r w:rsidRPr="00573C6F">
        <w:rPr>
          <w:rFonts w:ascii="Arial" w:hAnsi="Arial" w:cs="Arial"/>
          <w:sz w:val="20"/>
          <w:szCs w:val="20"/>
        </w:rPr>
        <w:t>přílohy F2</w:t>
      </w:r>
      <w:r w:rsidR="00426DB7" w:rsidRPr="00573C6F">
        <w:rPr>
          <w:rFonts w:ascii="Arial" w:hAnsi="Arial" w:cs="Arial"/>
          <w:sz w:val="20"/>
          <w:szCs w:val="20"/>
        </w:rPr>
        <w:t>-1</w:t>
      </w:r>
      <w:r w:rsidRPr="00573C6F">
        <w:rPr>
          <w:rFonts w:ascii="Arial" w:hAnsi="Arial" w:cs="Arial"/>
          <w:b w:val="0"/>
          <w:sz w:val="20"/>
          <w:szCs w:val="20"/>
        </w:rPr>
        <w:t>).</w:t>
      </w:r>
    </w:p>
    <w:p w14:paraId="02C8400D" w14:textId="77777777" w:rsidR="00E12025" w:rsidRPr="00573C6F" w:rsidRDefault="00E12025" w:rsidP="005032FE">
      <w:pPr>
        <w:pStyle w:val="Textodstavce"/>
        <w:widowControl w:val="0"/>
        <w:numPr>
          <w:ilvl w:val="0"/>
          <w:numId w:val="9"/>
        </w:numPr>
        <w:tabs>
          <w:tab w:val="left" w:pos="709"/>
        </w:tabs>
        <w:spacing w:before="240" w:after="240"/>
        <w:ind w:left="709" w:hanging="709"/>
        <w:rPr>
          <w:rFonts w:ascii="Arial" w:hAnsi="Arial" w:cs="Arial"/>
          <w:b w:val="0"/>
          <w:color w:val="000000"/>
          <w:sz w:val="20"/>
          <w:szCs w:val="20"/>
        </w:rPr>
      </w:pPr>
      <w:r w:rsidRPr="00573C6F">
        <w:rPr>
          <w:rFonts w:ascii="Arial" w:hAnsi="Arial" w:cs="Arial"/>
          <w:b w:val="0"/>
          <w:sz w:val="20"/>
          <w:szCs w:val="20"/>
        </w:rPr>
        <w:t>Zadavatel si vyhrazuje právo před rozhodnutím o výběru dodavatele ověřit, případně</w:t>
      </w:r>
      <w:r w:rsidRPr="00573C6F">
        <w:rPr>
          <w:rFonts w:ascii="Arial" w:hAnsi="Arial" w:cs="Arial"/>
          <w:b w:val="0"/>
          <w:color w:val="000000"/>
          <w:sz w:val="20"/>
          <w:szCs w:val="20"/>
        </w:rPr>
        <w:t xml:space="preserve"> vyjasnit informace deklarované účastníky zadávacího řízení v nabídkách. </w:t>
      </w:r>
    </w:p>
    <w:p w14:paraId="574DE5AC" w14:textId="77777777" w:rsidR="00E12025" w:rsidRPr="00573C6F" w:rsidRDefault="00E12025" w:rsidP="005032FE">
      <w:pPr>
        <w:pStyle w:val="Textodstavce"/>
        <w:widowControl w:val="0"/>
        <w:numPr>
          <w:ilvl w:val="0"/>
          <w:numId w:val="9"/>
        </w:numPr>
        <w:tabs>
          <w:tab w:val="left" w:pos="709"/>
        </w:tabs>
        <w:spacing w:before="240" w:after="240"/>
        <w:ind w:left="709" w:hanging="709"/>
        <w:rPr>
          <w:rFonts w:ascii="Arial" w:hAnsi="Arial" w:cs="Arial"/>
          <w:b w:val="0"/>
          <w:color w:val="000000"/>
          <w:sz w:val="20"/>
          <w:szCs w:val="20"/>
        </w:rPr>
      </w:pPr>
      <w:r w:rsidRPr="00573C6F">
        <w:rPr>
          <w:rFonts w:ascii="Arial" w:hAnsi="Arial" w:cs="Arial"/>
          <w:b w:val="0"/>
          <w:color w:val="000000"/>
          <w:sz w:val="20"/>
          <w:szCs w:val="20"/>
        </w:rPr>
        <w:t xml:space="preserve">Účastník zadávacího řízení je povinen do své nabídky uvést, že se v plném rozsahu seznámil se zadávací dokumentací a zadávacími podmínkami, že si před podáním nabídky vyjasnil veškerá sporná ustanovení nebo technické nejasnosti a že s podmínkami zadání a zadávací dokumentací souhlasí a respektuje je (součást </w:t>
      </w:r>
      <w:r w:rsidRPr="00573C6F">
        <w:rPr>
          <w:rFonts w:ascii="Arial" w:hAnsi="Arial" w:cs="Arial"/>
          <w:color w:val="000000"/>
          <w:sz w:val="20"/>
          <w:szCs w:val="20"/>
        </w:rPr>
        <w:t>přílohy F2</w:t>
      </w:r>
      <w:r w:rsidR="00426DB7" w:rsidRPr="00573C6F">
        <w:rPr>
          <w:rFonts w:ascii="Arial" w:hAnsi="Arial" w:cs="Arial"/>
          <w:color w:val="000000"/>
          <w:sz w:val="20"/>
          <w:szCs w:val="20"/>
        </w:rPr>
        <w:t>-1</w:t>
      </w:r>
      <w:r w:rsidRPr="00573C6F">
        <w:rPr>
          <w:rFonts w:ascii="Arial" w:hAnsi="Arial" w:cs="Arial"/>
          <w:b w:val="0"/>
          <w:color w:val="000000"/>
          <w:sz w:val="20"/>
          <w:szCs w:val="20"/>
        </w:rPr>
        <w:t>).</w:t>
      </w:r>
    </w:p>
    <w:p w14:paraId="6270E51B" w14:textId="77777777" w:rsidR="00E12025" w:rsidRPr="00573C6F" w:rsidRDefault="00E12025" w:rsidP="005032FE">
      <w:pPr>
        <w:widowControl w:val="0"/>
        <w:numPr>
          <w:ilvl w:val="0"/>
          <w:numId w:val="9"/>
        </w:numPr>
        <w:spacing w:before="240" w:after="240"/>
        <w:ind w:left="709" w:hanging="709"/>
        <w:jc w:val="both"/>
        <w:rPr>
          <w:rFonts w:ascii="Arial" w:hAnsi="Arial" w:cs="Arial"/>
          <w:color w:val="000000"/>
          <w:sz w:val="20"/>
          <w:szCs w:val="20"/>
        </w:rPr>
      </w:pPr>
      <w:r w:rsidRPr="00573C6F">
        <w:rPr>
          <w:rFonts w:ascii="Arial" w:hAnsi="Arial" w:cs="Arial"/>
          <w:sz w:val="20"/>
          <w:szCs w:val="20"/>
        </w:rPr>
        <w:t>Zadavatel požaduje, aby dodavatel v krycím listu nabídky (</w:t>
      </w:r>
      <w:r w:rsidRPr="00573C6F">
        <w:rPr>
          <w:rFonts w:ascii="Arial" w:hAnsi="Arial" w:cs="Arial"/>
          <w:b/>
          <w:sz w:val="20"/>
          <w:szCs w:val="20"/>
        </w:rPr>
        <w:t>příloha F1</w:t>
      </w:r>
      <w:r w:rsidRPr="00573C6F">
        <w:rPr>
          <w:rFonts w:ascii="Arial" w:hAnsi="Arial" w:cs="Arial"/>
          <w:sz w:val="20"/>
          <w:szCs w:val="20"/>
        </w:rPr>
        <w:t>) uvedl, zda spadá do kategorie „mikropodnik, malý a střední podnik“ či nikoli ve smyslu Doporučení Komise 2003/</w:t>
      </w:r>
      <w:r w:rsidRPr="00573C6F">
        <w:rPr>
          <w:rFonts w:ascii="Arial" w:hAnsi="Arial" w:cs="Arial"/>
          <w:color w:val="000000"/>
          <w:sz w:val="20"/>
          <w:szCs w:val="20"/>
        </w:rPr>
        <w:t xml:space="preserve">361/ES </w:t>
      </w:r>
      <w:hyperlink r:id="rId12" w:history="1">
        <w:r w:rsidRPr="00573C6F">
          <w:rPr>
            <w:rStyle w:val="Hypertextovodkaz"/>
            <w:rFonts w:ascii="Arial" w:hAnsi="Arial" w:cs="Arial"/>
            <w:color w:val="000000"/>
            <w:sz w:val="20"/>
            <w:szCs w:val="20"/>
          </w:rPr>
          <w:t>http://eur-lex.europa.eu/legal-content/CS/TXT/?uri=URISERV:n26026</w:t>
        </w:r>
      </w:hyperlink>
      <w:r w:rsidRPr="00573C6F">
        <w:rPr>
          <w:rFonts w:ascii="Arial" w:hAnsi="Arial" w:cs="Arial"/>
          <w:color w:val="000000"/>
          <w:sz w:val="20"/>
          <w:szCs w:val="20"/>
        </w:rPr>
        <w:t>.</w:t>
      </w:r>
    </w:p>
    <w:p w14:paraId="201223B0" w14:textId="77777777" w:rsidR="00E12025" w:rsidRPr="00573C6F" w:rsidRDefault="00E12025" w:rsidP="005032FE">
      <w:pPr>
        <w:pStyle w:val="Textodstavce"/>
        <w:widowControl w:val="0"/>
        <w:numPr>
          <w:ilvl w:val="0"/>
          <w:numId w:val="9"/>
        </w:numPr>
        <w:tabs>
          <w:tab w:val="left" w:pos="709"/>
        </w:tabs>
        <w:spacing w:before="240" w:after="240"/>
        <w:ind w:left="709" w:hanging="709"/>
        <w:rPr>
          <w:rFonts w:ascii="Arial" w:hAnsi="Arial" w:cs="Arial"/>
          <w:b w:val="0"/>
          <w:color w:val="000000"/>
          <w:sz w:val="20"/>
          <w:szCs w:val="20"/>
        </w:rPr>
      </w:pPr>
      <w:r w:rsidRPr="00573C6F">
        <w:rPr>
          <w:rFonts w:ascii="Arial" w:hAnsi="Arial" w:cs="Arial"/>
          <w:b w:val="0"/>
          <w:color w:val="000000"/>
          <w:sz w:val="20"/>
          <w:szCs w:val="20"/>
        </w:rPr>
        <w:t xml:space="preserve">Účastník zadávacího řízení může podat v zadávacím řízení jen jednu nabídku. </w:t>
      </w:r>
    </w:p>
    <w:p w14:paraId="72EFD979" w14:textId="77777777" w:rsidR="00E12025" w:rsidRPr="00573C6F" w:rsidRDefault="00E12025" w:rsidP="005032FE">
      <w:pPr>
        <w:pStyle w:val="Textodstavce"/>
        <w:widowControl w:val="0"/>
        <w:numPr>
          <w:ilvl w:val="0"/>
          <w:numId w:val="0"/>
        </w:numPr>
        <w:tabs>
          <w:tab w:val="left" w:pos="709"/>
        </w:tabs>
        <w:spacing w:before="240" w:after="240"/>
        <w:ind w:left="709" w:hanging="567"/>
        <w:rPr>
          <w:rFonts w:ascii="Arial" w:hAnsi="Arial" w:cs="Arial"/>
          <w:b w:val="0"/>
          <w:sz w:val="20"/>
          <w:szCs w:val="20"/>
        </w:rPr>
      </w:pPr>
      <w:r w:rsidRPr="00573C6F">
        <w:rPr>
          <w:rFonts w:ascii="Arial" w:hAnsi="Arial" w:cs="Arial"/>
          <w:b w:val="0"/>
          <w:sz w:val="20"/>
          <w:szCs w:val="20"/>
        </w:rPr>
        <w:tab/>
        <w:t>Dodavatel, který podal nabídku v zadávacím řízení, nesmí být současně osobou, jejímž prostřednictvím jiný dodavatel v tomtéž zadávacím řízení prokazuje kvalifikaci.</w:t>
      </w:r>
    </w:p>
    <w:p w14:paraId="7676DC2F" w14:textId="77777777" w:rsidR="00E12025" w:rsidRPr="00573C6F" w:rsidRDefault="00E12025" w:rsidP="005032FE">
      <w:pPr>
        <w:pStyle w:val="Textodstavce"/>
        <w:widowControl w:val="0"/>
        <w:numPr>
          <w:ilvl w:val="0"/>
          <w:numId w:val="0"/>
        </w:numPr>
        <w:tabs>
          <w:tab w:val="left" w:pos="709"/>
        </w:tabs>
        <w:spacing w:before="240" w:after="240"/>
        <w:ind w:left="709" w:hanging="567"/>
        <w:rPr>
          <w:rFonts w:ascii="Arial" w:hAnsi="Arial" w:cs="Arial"/>
          <w:sz w:val="20"/>
          <w:szCs w:val="20"/>
        </w:rPr>
      </w:pPr>
      <w:r w:rsidRPr="00573C6F">
        <w:rPr>
          <w:rFonts w:ascii="Arial" w:hAnsi="Arial" w:cs="Arial"/>
          <w:b w:val="0"/>
          <w:sz w:val="20"/>
          <w:szCs w:val="20"/>
        </w:rPr>
        <w:tab/>
        <w:t>Zadavatel vyloučí účastníka zadávacího řízení, který podal více nabídek samostatně nebo společně s jinými dodavateli, nebo podal nabídku a současně je osobou, jejímž prostřednictvím jiný účastník zadávacího řízení v tomtéž zadávacím řízení prokazuje kvalifikaci.</w:t>
      </w:r>
      <w:r w:rsidRPr="00573C6F">
        <w:rPr>
          <w:rFonts w:ascii="Arial" w:hAnsi="Arial" w:cs="Arial"/>
          <w:sz w:val="20"/>
          <w:szCs w:val="20"/>
        </w:rPr>
        <w:t xml:space="preserve"> </w:t>
      </w:r>
    </w:p>
    <w:p w14:paraId="48E9E033" w14:textId="77777777" w:rsidR="00E12025" w:rsidRPr="00573C6F" w:rsidRDefault="00E12025" w:rsidP="005032FE">
      <w:pPr>
        <w:pStyle w:val="Textodstavce"/>
        <w:widowControl w:val="0"/>
        <w:numPr>
          <w:ilvl w:val="0"/>
          <w:numId w:val="9"/>
        </w:numPr>
        <w:tabs>
          <w:tab w:val="left" w:pos="709"/>
        </w:tabs>
        <w:spacing w:before="240" w:after="240"/>
        <w:ind w:left="709" w:hanging="709"/>
        <w:rPr>
          <w:rFonts w:ascii="Arial" w:hAnsi="Arial" w:cs="Arial"/>
          <w:b w:val="0"/>
          <w:color w:val="000000"/>
          <w:sz w:val="20"/>
          <w:szCs w:val="20"/>
        </w:rPr>
      </w:pPr>
      <w:r w:rsidRPr="00573C6F">
        <w:rPr>
          <w:rFonts w:ascii="Arial" w:hAnsi="Arial" w:cs="Arial"/>
          <w:b w:val="0"/>
          <w:color w:val="000000"/>
          <w:sz w:val="20"/>
          <w:szCs w:val="20"/>
        </w:rPr>
        <w:t>Zadavatel může vyloučit účastníka zadávacího řízení pro nezpůsobilost, pokud prokáže, že:</w:t>
      </w:r>
    </w:p>
    <w:p w14:paraId="4F4AD85F" w14:textId="77777777" w:rsidR="00E12025" w:rsidRPr="00573C6F" w:rsidRDefault="00E12025" w:rsidP="005032FE">
      <w:pPr>
        <w:widowControl w:val="0"/>
        <w:numPr>
          <w:ilvl w:val="0"/>
          <w:numId w:val="15"/>
        </w:numPr>
        <w:tabs>
          <w:tab w:val="left" w:pos="1134"/>
        </w:tabs>
        <w:spacing w:before="240" w:after="240"/>
        <w:ind w:left="1134" w:hanging="425"/>
        <w:jc w:val="both"/>
        <w:rPr>
          <w:rFonts w:ascii="Arial" w:hAnsi="Arial" w:cs="Arial"/>
          <w:sz w:val="20"/>
          <w:szCs w:val="20"/>
        </w:rPr>
      </w:pPr>
      <w:r w:rsidRPr="00573C6F">
        <w:rPr>
          <w:rFonts w:ascii="Arial" w:hAnsi="Arial" w:cs="Arial"/>
          <w:sz w:val="20"/>
          <w:szCs w:val="20"/>
        </w:rPr>
        <w:t>plnění nabízené dodavatelem by vedlo k nedodržování povinností vyplývajících z předpisů práva životního prostředí, sociálních nebo pracovněprávních předpisů nebo kolektivních smluv vztahujících se k předmětu plnění veřejné zakázky,</w:t>
      </w:r>
    </w:p>
    <w:p w14:paraId="055B982C" w14:textId="77777777" w:rsidR="00E12025" w:rsidRPr="00573C6F" w:rsidRDefault="00E12025" w:rsidP="005032FE">
      <w:pPr>
        <w:widowControl w:val="0"/>
        <w:numPr>
          <w:ilvl w:val="0"/>
          <w:numId w:val="15"/>
        </w:numPr>
        <w:tabs>
          <w:tab w:val="left" w:pos="1134"/>
        </w:tabs>
        <w:spacing w:before="240" w:after="240"/>
        <w:ind w:left="1134" w:hanging="425"/>
        <w:jc w:val="both"/>
        <w:rPr>
          <w:rFonts w:ascii="Arial" w:hAnsi="Arial" w:cs="Arial"/>
          <w:sz w:val="20"/>
          <w:szCs w:val="20"/>
        </w:rPr>
      </w:pPr>
      <w:r w:rsidRPr="00573C6F">
        <w:rPr>
          <w:rFonts w:ascii="Arial" w:hAnsi="Arial" w:cs="Arial"/>
          <w:sz w:val="20"/>
          <w:szCs w:val="20"/>
        </w:rPr>
        <w:t>došlo ke střetu zájmů a jiné opatření k nápravě, kromě zrušení zadávacího řízení, není možné,</w:t>
      </w:r>
    </w:p>
    <w:p w14:paraId="25E9736D" w14:textId="77777777" w:rsidR="00E12025" w:rsidRPr="00573C6F" w:rsidRDefault="00E12025" w:rsidP="005032FE">
      <w:pPr>
        <w:widowControl w:val="0"/>
        <w:numPr>
          <w:ilvl w:val="0"/>
          <w:numId w:val="15"/>
        </w:numPr>
        <w:tabs>
          <w:tab w:val="left" w:pos="1134"/>
        </w:tabs>
        <w:spacing w:before="240" w:after="240"/>
        <w:ind w:left="1134" w:hanging="425"/>
        <w:jc w:val="both"/>
        <w:rPr>
          <w:rFonts w:ascii="Arial" w:hAnsi="Arial" w:cs="Arial"/>
          <w:sz w:val="20"/>
          <w:szCs w:val="20"/>
        </w:rPr>
      </w:pPr>
      <w:r w:rsidRPr="00573C6F">
        <w:rPr>
          <w:rFonts w:ascii="Arial" w:hAnsi="Arial" w:cs="Arial"/>
          <w:sz w:val="20"/>
          <w:szCs w:val="20"/>
        </w:rPr>
        <w:t>došlo k narušení hospodářské soutěže předchozí účastí účastníka zadávacího řízení při přípravě zadávacího řízení, jiné opatření k nápravě není možné a účastník zadávacího řízení na výzvu zadavatele neprokázal, že k narušení hospodářské soutěže nedošlo,</w:t>
      </w:r>
    </w:p>
    <w:p w14:paraId="07FDF338" w14:textId="77777777" w:rsidR="00E12025" w:rsidRPr="00573C6F" w:rsidRDefault="00E12025" w:rsidP="005032FE">
      <w:pPr>
        <w:widowControl w:val="0"/>
        <w:numPr>
          <w:ilvl w:val="0"/>
          <w:numId w:val="15"/>
        </w:numPr>
        <w:tabs>
          <w:tab w:val="left" w:pos="1134"/>
        </w:tabs>
        <w:spacing w:before="240" w:after="240"/>
        <w:ind w:left="1134" w:hanging="425"/>
        <w:jc w:val="both"/>
        <w:rPr>
          <w:rFonts w:ascii="Arial" w:hAnsi="Arial" w:cs="Arial"/>
          <w:sz w:val="20"/>
          <w:szCs w:val="20"/>
        </w:rPr>
      </w:pPr>
      <w:r w:rsidRPr="00573C6F">
        <w:rPr>
          <w:rFonts w:ascii="Arial" w:hAnsi="Arial" w:cs="Arial"/>
          <w:sz w:val="20"/>
          <w:szCs w:val="20"/>
        </w:rPr>
        <w:t>se účastník zadávacího řízení dopustil v posledních 3 letech od zahájení zadávacího řízení závažných nebo dlouhodobých pochybení při plnění dřívějšího smluvního vztahu se zadavatelem zadávané veřejné zakázky, nebo s jiným veřejným zadavatelem, která vedla k vzniku škody, předčasnému ukončení smluvního vztahu nebo jiným srovnatelným sankcím,</w:t>
      </w:r>
    </w:p>
    <w:p w14:paraId="34685DEC" w14:textId="77777777" w:rsidR="00E12025" w:rsidRPr="00573C6F" w:rsidRDefault="00E12025" w:rsidP="005032FE">
      <w:pPr>
        <w:widowControl w:val="0"/>
        <w:numPr>
          <w:ilvl w:val="0"/>
          <w:numId w:val="15"/>
        </w:numPr>
        <w:tabs>
          <w:tab w:val="left" w:pos="1134"/>
        </w:tabs>
        <w:spacing w:before="240" w:after="240"/>
        <w:ind w:left="1134" w:hanging="425"/>
        <w:jc w:val="both"/>
        <w:rPr>
          <w:rFonts w:ascii="Arial" w:hAnsi="Arial" w:cs="Arial"/>
          <w:sz w:val="20"/>
          <w:szCs w:val="20"/>
        </w:rPr>
      </w:pPr>
      <w:r w:rsidRPr="00573C6F">
        <w:rPr>
          <w:rFonts w:ascii="Arial" w:hAnsi="Arial" w:cs="Arial"/>
          <w:sz w:val="20"/>
          <w:szCs w:val="20"/>
        </w:rPr>
        <w:t>se účastník zadávacího řízení pokusil neoprávněně ovlivnit rozhodnutí zadavatele v zadávacím řízení nebo se neoprávněně pokusil o získání neveřejných informací, které by mu mohly zajistit neoprávněné výhody v zadávacím řízení, nebo</w:t>
      </w:r>
    </w:p>
    <w:p w14:paraId="22E7F184" w14:textId="77777777" w:rsidR="00E12025" w:rsidRPr="00573C6F" w:rsidRDefault="00E12025" w:rsidP="005032FE">
      <w:pPr>
        <w:widowControl w:val="0"/>
        <w:numPr>
          <w:ilvl w:val="0"/>
          <w:numId w:val="15"/>
        </w:numPr>
        <w:tabs>
          <w:tab w:val="left" w:pos="1134"/>
        </w:tabs>
        <w:spacing w:before="240" w:after="240"/>
        <w:ind w:left="1134" w:hanging="425"/>
        <w:jc w:val="both"/>
        <w:rPr>
          <w:rFonts w:ascii="Arial" w:hAnsi="Arial" w:cs="Arial"/>
          <w:sz w:val="20"/>
          <w:szCs w:val="20"/>
        </w:rPr>
      </w:pPr>
      <w:r w:rsidRPr="00573C6F">
        <w:rPr>
          <w:rFonts w:ascii="Arial" w:hAnsi="Arial" w:cs="Arial"/>
          <w:sz w:val="20"/>
          <w:szCs w:val="20"/>
        </w:rPr>
        <w:t>se účastník zadávacího řízení dopustil v posledních 3 letech před zahájením zadávacího řízení nebo po zahájení zadávacího řízení závažného profesního pochybení, které zpochybňuje jeho důvěryhodnost, včetně pochybení, za která byl disciplinárně potrestán, nebo mu bylo uloženo kárné opatření podle jiných právních předpisů.</w:t>
      </w:r>
    </w:p>
    <w:p w14:paraId="37291312" w14:textId="77777777" w:rsidR="00426DB7" w:rsidRPr="00573C6F" w:rsidRDefault="00426DB7" w:rsidP="005032FE">
      <w:pPr>
        <w:pStyle w:val="Textodstavce"/>
        <w:widowControl w:val="0"/>
        <w:numPr>
          <w:ilvl w:val="0"/>
          <w:numId w:val="9"/>
        </w:numPr>
        <w:tabs>
          <w:tab w:val="left" w:pos="709"/>
        </w:tabs>
        <w:spacing w:before="240" w:after="240"/>
        <w:ind w:left="709" w:hanging="709"/>
        <w:rPr>
          <w:rFonts w:ascii="Arial" w:hAnsi="Arial" w:cs="Arial"/>
          <w:sz w:val="20"/>
          <w:szCs w:val="20"/>
        </w:rPr>
      </w:pPr>
      <w:r w:rsidRPr="00573C6F">
        <w:rPr>
          <w:rFonts w:ascii="Arial" w:hAnsi="Arial" w:cs="Arial"/>
          <w:color w:val="000000"/>
          <w:sz w:val="20"/>
          <w:szCs w:val="20"/>
        </w:rPr>
        <w:t>Zadavatel</w:t>
      </w:r>
      <w:r w:rsidRPr="00573C6F">
        <w:rPr>
          <w:rFonts w:ascii="Arial" w:hAnsi="Arial" w:cs="Arial"/>
          <w:sz w:val="20"/>
          <w:szCs w:val="20"/>
        </w:rPr>
        <w:t xml:space="preserve"> v souladu s Nařízením Rady (EU) č. 833/2014 o omezujících opatřeních vzhledem k činnostem Ruska destabilizujícím situaci na Ukrajině, ve znění novely Nařízením Rady (EU) č. 2022/576 vyloučí dodavatele, který je:</w:t>
      </w:r>
    </w:p>
    <w:p w14:paraId="3DCD6345" w14:textId="77777777" w:rsidR="00426DB7" w:rsidRPr="00573C6F" w:rsidRDefault="00426DB7" w:rsidP="005032FE">
      <w:pPr>
        <w:pStyle w:val="2sltext"/>
        <w:widowControl w:val="0"/>
        <w:numPr>
          <w:ilvl w:val="0"/>
          <w:numId w:val="27"/>
        </w:numPr>
        <w:spacing w:before="120" w:after="120"/>
        <w:ind w:left="1134" w:hanging="425"/>
        <w:rPr>
          <w:rFonts w:ascii="Arial" w:hAnsi="Arial" w:cs="Arial"/>
          <w:sz w:val="20"/>
          <w:szCs w:val="20"/>
        </w:rPr>
      </w:pPr>
      <w:r w:rsidRPr="00573C6F">
        <w:rPr>
          <w:rFonts w:ascii="Arial" w:hAnsi="Arial" w:cs="Arial"/>
          <w:sz w:val="20"/>
          <w:szCs w:val="20"/>
        </w:rPr>
        <w:t>fyzickou či právnickou osobou nebo subjektem či orgánem se sídlem v Rusku,</w:t>
      </w:r>
    </w:p>
    <w:p w14:paraId="0B661DB8" w14:textId="77777777" w:rsidR="00426DB7" w:rsidRPr="00573C6F" w:rsidRDefault="00426DB7" w:rsidP="005032FE">
      <w:pPr>
        <w:pStyle w:val="2sltext"/>
        <w:widowControl w:val="0"/>
        <w:numPr>
          <w:ilvl w:val="0"/>
          <w:numId w:val="27"/>
        </w:numPr>
        <w:spacing w:before="120" w:after="120"/>
        <w:ind w:left="1134" w:hanging="425"/>
        <w:rPr>
          <w:rFonts w:ascii="Arial" w:hAnsi="Arial" w:cs="Arial"/>
          <w:sz w:val="20"/>
          <w:szCs w:val="20"/>
        </w:rPr>
      </w:pPr>
      <w:r w:rsidRPr="00573C6F">
        <w:rPr>
          <w:rFonts w:ascii="Arial" w:hAnsi="Arial" w:cs="Arial"/>
          <w:sz w:val="20"/>
          <w:szCs w:val="20"/>
        </w:rPr>
        <w:t xml:space="preserve">právnickou osobou, subjektem nebo orgánem, který je z více než 50 % přímo či nepřímo </w:t>
      </w:r>
      <w:r w:rsidRPr="00573C6F">
        <w:rPr>
          <w:rFonts w:ascii="Arial" w:hAnsi="Arial" w:cs="Arial"/>
          <w:sz w:val="20"/>
          <w:szCs w:val="20"/>
        </w:rPr>
        <w:lastRenderedPageBreak/>
        <w:t>vlastněn některým ze subjektů uvedených v písmeni a) tohoto odstavce, nebo</w:t>
      </w:r>
    </w:p>
    <w:p w14:paraId="678ED28A" w14:textId="77777777" w:rsidR="00426DB7" w:rsidRPr="00573C6F" w:rsidRDefault="00426DB7" w:rsidP="005032FE">
      <w:pPr>
        <w:pStyle w:val="2sltext"/>
        <w:widowControl w:val="0"/>
        <w:numPr>
          <w:ilvl w:val="0"/>
          <w:numId w:val="27"/>
        </w:numPr>
        <w:spacing w:before="120" w:after="120"/>
        <w:ind w:left="1134" w:hanging="425"/>
        <w:rPr>
          <w:rFonts w:ascii="Arial" w:hAnsi="Arial" w:cs="Arial"/>
          <w:sz w:val="20"/>
          <w:szCs w:val="20"/>
        </w:rPr>
      </w:pPr>
      <w:r w:rsidRPr="00573C6F">
        <w:rPr>
          <w:rFonts w:ascii="Arial" w:hAnsi="Arial" w:cs="Arial"/>
          <w:sz w:val="20"/>
          <w:szCs w:val="20"/>
        </w:rPr>
        <w:t>fyzickou nebo právnickou osobou, subjektem nebo orgánem, který jedná jménem nebo na pokyn některého ze subjektů uvedených v písmeni a) nebo b) tohoto odstavce.</w:t>
      </w:r>
    </w:p>
    <w:p w14:paraId="6D2FE8E6" w14:textId="77777777" w:rsidR="00426DB7" w:rsidRPr="00573C6F" w:rsidRDefault="00426DB7" w:rsidP="005032FE">
      <w:pPr>
        <w:pStyle w:val="Textodstavce"/>
        <w:widowControl w:val="0"/>
        <w:numPr>
          <w:ilvl w:val="0"/>
          <w:numId w:val="9"/>
        </w:numPr>
        <w:tabs>
          <w:tab w:val="left" w:pos="709"/>
        </w:tabs>
        <w:spacing w:before="240" w:after="240"/>
        <w:ind w:left="709" w:hanging="709"/>
        <w:rPr>
          <w:rFonts w:ascii="Arial" w:hAnsi="Arial" w:cs="Arial"/>
          <w:sz w:val="20"/>
          <w:szCs w:val="20"/>
        </w:rPr>
      </w:pPr>
      <w:r w:rsidRPr="00573C6F">
        <w:rPr>
          <w:rFonts w:ascii="Arial" w:hAnsi="Arial" w:cs="Arial"/>
          <w:sz w:val="20"/>
          <w:szCs w:val="20"/>
        </w:rPr>
        <w:t>Zadavatel rovněž v souladu s Nařízením Rady (EU) č. 833/2014 o omezujících opatřeních vzhledem k činnostem Ruska destabilizujícím situaci na Ukrajině, ve znění novely Nařízením Rady (EU) č. 2022/576 vyloučí dodavatele, který prokazuje kvalifikaci společně s jiným dodavatelem či prostřednictvím poddodavatele, jehož podíl na plnění veřejné zakázky tvoří více než 10 % hodnoty zakázky, kteří jsou:</w:t>
      </w:r>
    </w:p>
    <w:p w14:paraId="6206A78E" w14:textId="77777777" w:rsidR="00426DB7" w:rsidRPr="00573C6F" w:rsidRDefault="00426DB7" w:rsidP="005032FE">
      <w:pPr>
        <w:pStyle w:val="2sltext"/>
        <w:widowControl w:val="0"/>
        <w:numPr>
          <w:ilvl w:val="0"/>
          <w:numId w:val="28"/>
        </w:numPr>
        <w:spacing w:before="120" w:after="120"/>
        <w:ind w:left="1134" w:hanging="425"/>
        <w:rPr>
          <w:rFonts w:ascii="Arial" w:hAnsi="Arial" w:cs="Arial"/>
          <w:sz w:val="20"/>
          <w:szCs w:val="20"/>
        </w:rPr>
      </w:pPr>
      <w:r w:rsidRPr="00573C6F">
        <w:rPr>
          <w:rFonts w:ascii="Arial" w:hAnsi="Arial" w:cs="Arial"/>
          <w:sz w:val="20"/>
          <w:szCs w:val="20"/>
        </w:rPr>
        <w:t>fyzickou či právnickou osobou nebo subjektem či orgánem se sídlem v Rusku,</w:t>
      </w:r>
    </w:p>
    <w:p w14:paraId="3456D0EC" w14:textId="77777777" w:rsidR="00426DB7" w:rsidRPr="00573C6F" w:rsidRDefault="00426DB7" w:rsidP="005032FE">
      <w:pPr>
        <w:pStyle w:val="2sltext"/>
        <w:widowControl w:val="0"/>
        <w:numPr>
          <w:ilvl w:val="0"/>
          <w:numId w:val="28"/>
        </w:numPr>
        <w:spacing w:before="120" w:after="120"/>
        <w:ind w:left="1134" w:hanging="425"/>
        <w:rPr>
          <w:rFonts w:ascii="Arial" w:hAnsi="Arial" w:cs="Arial"/>
          <w:sz w:val="20"/>
          <w:szCs w:val="20"/>
        </w:rPr>
      </w:pPr>
      <w:r w:rsidRPr="00573C6F">
        <w:rPr>
          <w:rFonts w:ascii="Arial" w:hAnsi="Arial" w:cs="Arial"/>
          <w:sz w:val="20"/>
          <w:szCs w:val="20"/>
        </w:rPr>
        <w:t>právnickou osobou, subjektem nebo orgánem, který je z více než 50 % přímo či nepřímo vlastněn některým ze subjektů uvedených v písmeni a) tohoto odstavce, nebo</w:t>
      </w:r>
    </w:p>
    <w:p w14:paraId="0199BB84" w14:textId="77777777" w:rsidR="00426DB7" w:rsidRPr="00573C6F" w:rsidRDefault="00426DB7" w:rsidP="005032FE">
      <w:pPr>
        <w:pStyle w:val="2sltext"/>
        <w:widowControl w:val="0"/>
        <w:numPr>
          <w:ilvl w:val="0"/>
          <w:numId w:val="28"/>
        </w:numPr>
        <w:spacing w:before="120" w:after="120"/>
        <w:ind w:left="1134" w:hanging="425"/>
        <w:rPr>
          <w:rFonts w:ascii="Arial" w:hAnsi="Arial" w:cs="Arial"/>
          <w:sz w:val="20"/>
          <w:szCs w:val="20"/>
        </w:rPr>
      </w:pPr>
      <w:r w:rsidRPr="00573C6F">
        <w:rPr>
          <w:rFonts w:ascii="Arial" w:hAnsi="Arial" w:cs="Arial"/>
          <w:sz w:val="20"/>
          <w:szCs w:val="20"/>
        </w:rPr>
        <w:t>fyzickou nebo právnickou osobou, subjektem nebo orgánem, který jedná jménem nebo na pokyn některého ze subjektů uvedených v písmeni a) nebo b) tohoto odstavce.</w:t>
      </w:r>
    </w:p>
    <w:tbl>
      <w:tblPr>
        <w:tblW w:w="9072" w:type="dxa"/>
        <w:tblLayout w:type="fixed"/>
        <w:tblLook w:val="0000" w:firstRow="0" w:lastRow="0" w:firstColumn="0" w:lastColumn="0" w:noHBand="0" w:noVBand="0"/>
      </w:tblPr>
      <w:tblGrid>
        <w:gridCol w:w="9072"/>
      </w:tblGrid>
      <w:tr w:rsidR="00E12025" w:rsidRPr="00573C6F" w14:paraId="0B4E2DE6" w14:textId="77777777" w:rsidTr="0087082B">
        <w:tc>
          <w:tcPr>
            <w:tcW w:w="9072" w:type="dxa"/>
            <w:shd w:val="clear" w:color="auto" w:fill="FDE9D9"/>
          </w:tcPr>
          <w:p w14:paraId="01BB58E6"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46" w:name="_13._Vysvětlení_zadávací"/>
            <w:bookmarkStart w:id="47" w:name="_Toc29465852"/>
            <w:bookmarkStart w:id="48" w:name="_Toc31269481"/>
            <w:bookmarkEnd w:id="46"/>
            <w:r w:rsidRPr="00573C6F">
              <w:rPr>
                <w:rFonts w:ascii="Arial" w:hAnsi="Arial" w:cs="Arial"/>
                <w:b/>
                <w:sz w:val="20"/>
                <w:szCs w:val="20"/>
                <w:lang w:val="cs-CZ"/>
              </w:rPr>
              <w:t xml:space="preserve">13. </w:t>
            </w:r>
            <w:r w:rsidRPr="00573C6F">
              <w:rPr>
                <w:rFonts w:ascii="Arial" w:hAnsi="Arial" w:cs="Arial"/>
                <w:b/>
                <w:bCs w:val="0"/>
                <w:sz w:val="20"/>
                <w:szCs w:val="20"/>
                <w:lang w:val="cs-CZ"/>
              </w:rPr>
              <w:t>Vysvětlení zadávací dokumentace</w:t>
            </w:r>
            <w:bookmarkEnd w:id="47"/>
            <w:bookmarkEnd w:id="48"/>
          </w:p>
        </w:tc>
      </w:tr>
    </w:tbl>
    <w:p w14:paraId="51439453" w14:textId="77777777" w:rsidR="00E12025" w:rsidRPr="00573C6F" w:rsidRDefault="00E12025" w:rsidP="005032FE">
      <w:pPr>
        <w:pStyle w:val="Textodstavce"/>
        <w:widowControl w:val="0"/>
        <w:numPr>
          <w:ilvl w:val="0"/>
          <w:numId w:val="10"/>
        </w:numPr>
        <w:tabs>
          <w:tab w:val="left" w:pos="709"/>
        </w:tabs>
        <w:spacing w:before="240" w:after="240"/>
        <w:ind w:hanging="720"/>
        <w:rPr>
          <w:rFonts w:ascii="Arial" w:hAnsi="Arial" w:cs="Arial"/>
          <w:b w:val="0"/>
          <w:color w:val="000000"/>
          <w:sz w:val="20"/>
          <w:szCs w:val="20"/>
        </w:rPr>
      </w:pPr>
      <w:r w:rsidRPr="00573C6F">
        <w:rPr>
          <w:rFonts w:ascii="Arial" w:hAnsi="Arial" w:cs="Arial"/>
          <w:b w:val="0"/>
          <w:color w:val="000000"/>
          <w:sz w:val="20"/>
          <w:szCs w:val="20"/>
        </w:rPr>
        <w:t xml:space="preserve">Zadavatel si je vědom své odpovědnosti za vymezení zadávací dokumentace tak podrobně, aby dodavatelé byli schopni zpracovat porovnatelné nabídky. Vyzývá proto dodavatele, u kterých vyvstane potřeba, aby si vyjasnili či vysvětlili pro náležité pochopení informace uvedené v zadávací dokumentaci. Při tom musí postupovat podle ustanovení § 53 odst. 3 a násl. zákona. </w:t>
      </w:r>
    </w:p>
    <w:p w14:paraId="0A5CCB4C" w14:textId="47F8260F" w:rsidR="00E412A4" w:rsidRPr="00573C6F" w:rsidRDefault="00E12025" w:rsidP="00E412A4">
      <w:pPr>
        <w:pStyle w:val="Textodstavce"/>
        <w:widowControl w:val="0"/>
        <w:numPr>
          <w:ilvl w:val="0"/>
          <w:numId w:val="10"/>
        </w:numPr>
        <w:tabs>
          <w:tab w:val="left" w:pos="709"/>
        </w:tabs>
        <w:spacing w:before="240" w:after="240"/>
        <w:ind w:hanging="720"/>
        <w:rPr>
          <w:rFonts w:ascii="Arial" w:hAnsi="Arial" w:cs="Arial"/>
          <w:color w:val="000000"/>
          <w:sz w:val="20"/>
          <w:szCs w:val="20"/>
        </w:rPr>
      </w:pPr>
      <w:r w:rsidRPr="00573C6F">
        <w:rPr>
          <w:rFonts w:ascii="Arial" w:hAnsi="Arial" w:cs="Arial"/>
          <w:b w:val="0"/>
          <w:color w:val="000000"/>
          <w:sz w:val="20"/>
          <w:szCs w:val="20"/>
        </w:rPr>
        <w:t xml:space="preserve">Žádosti o vysvětlení </w:t>
      </w:r>
      <w:r w:rsidR="00E412A4" w:rsidRPr="00573C6F">
        <w:rPr>
          <w:rFonts w:ascii="Arial" w:hAnsi="Arial" w:cs="Arial"/>
          <w:b w:val="0"/>
          <w:color w:val="000000"/>
          <w:sz w:val="20"/>
          <w:szCs w:val="20"/>
        </w:rPr>
        <w:t>mohou být podány elektronicky k rukám kontaktní osoby za zadavatele uvedené v části „Úvod, identifikační údaje zadavatele“ této Zadávací dokumentace, a to následujícím způsobem:</w:t>
      </w:r>
    </w:p>
    <w:p w14:paraId="24EFCB26" w14:textId="5F4272B0" w:rsidR="00E412A4" w:rsidRPr="00573C6F" w:rsidRDefault="00C772D8" w:rsidP="00C772D8">
      <w:pPr>
        <w:pStyle w:val="Odstavecseseznamem"/>
        <w:numPr>
          <w:ilvl w:val="0"/>
          <w:numId w:val="31"/>
        </w:numPr>
        <w:suppressAutoHyphens/>
        <w:spacing w:before="240" w:after="240" w:line="240" w:lineRule="auto"/>
        <w:jc w:val="both"/>
        <w:rPr>
          <w:rFonts w:ascii="Arial" w:hAnsi="Arial" w:cs="Arial"/>
          <w:color w:val="000000"/>
          <w:sz w:val="20"/>
          <w:szCs w:val="20"/>
        </w:rPr>
      </w:pPr>
      <w:r w:rsidRPr="00573C6F">
        <w:rPr>
          <w:rFonts w:ascii="Arial" w:hAnsi="Arial" w:cs="Arial"/>
          <w:color w:val="000000"/>
          <w:sz w:val="20"/>
          <w:szCs w:val="20"/>
        </w:rPr>
        <w:t>d</w:t>
      </w:r>
      <w:r w:rsidR="00E412A4" w:rsidRPr="00573C6F">
        <w:rPr>
          <w:rFonts w:ascii="Arial" w:hAnsi="Arial" w:cs="Arial"/>
          <w:color w:val="000000"/>
          <w:sz w:val="20"/>
          <w:szCs w:val="20"/>
        </w:rPr>
        <w:t>atová schránka</w:t>
      </w:r>
    </w:p>
    <w:p w14:paraId="1E512E8C" w14:textId="479693D3" w:rsidR="00E412A4" w:rsidRPr="00573C6F" w:rsidRDefault="00C772D8" w:rsidP="00C772D8">
      <w:pPr>
        <w:pStyle w:val="Odstavecseseznamem"/>
        <w:numPr>
          <w:ilvl w:val="0"/>
          <w:numId w:val="31"/>
        </w:numPr>
        <w:suppressAutoHyphens/>
        <w:spacing w:before="240" w:after="240" w:line="240" w:lineRule="auto"/>
        <w:jc w:val="both"/>
        <w:rPr>
          <w:rFonts w:ascii="Arial" w:hAnsi="Arial" w:cs="Arial"/>
          <w:color w:val="000000"/>
          <w:sz w:val="20"/>
          <w:szCs w:val="20"/>
        </w:rPr>
      </w:pPr>
      <w:r w:rsidRPr="00573C6F">
        <w:rPr>
          <w:rFonts w:ascii="Arial" w:hAnsi="Arial" w:cs="Arial"/>
          <w:color w:val="000000"/>
          <w:sz w:val="20"/>
          <w:szCs w:val="20"/>
        </w:rPr>
        <w:t>e</w:t>
      </w:r>
      <w:r w:rsidR="00E412A4" w:rsidRPr="00573C6F">
        <w:rPr>
          <w:rFonts w:ascii="Arial" w:hAnsi="Arial" w:cs="Arial"/>
          <w:color w:val="000000"/>
          <w:sz w:val="20"/>
          <w:szCs w:val="20"/>
        </w:rPr>
        <w:t>lektronická pošta (e-mail)</w:t>
      </w:r>
    </w:p>
    <w:p w14:paraId="2B737E1D" w14:textId="602A08E2" w:rsidR="00E412A4" w:rsidRPr="00573C6F" w:rsidRDefault="00E412A4" w:rsidP="00C772D8">
      <w:pPr>
        <w:pStyle w:val="Odstavecseseznamem"/>
        <w:numPr>
          <w:ilvl w:val="0"/>
          <w:numId w:val="31"/>
        </w:numPr>
        <w:suppressAutoHyphens/>
        <w:spacing w:before="240" w:after="240" w:line="240" w:lineRule="auto"/>
        <w:ind w:hanging="357"/>
        <w:jc w:val="both"/>
        <w:rPr>
          <w:rFonts w:ascii="Arial" w:hAnsi="Arial" w:cs="Arial"/>
          <w:color w:val="000000"/>
          <w:sz w:val="20"/>
          <w:szCs w:val="20"/>
        </w:rPr>
      </w:pPr>
      <w:r w:rsidRPr="00573C6F">
        <w:rPr>
          <w:rFonts w:ascii="Arial" w:hAnsi="Arial" w:cs="Arial"/>
          <w:color w:val="000000"/>
          <w:sz w:val="20"/>
          <w:szCs w:val="20"/>
        </w:rPr>
        <w:t xml:space="preserve">prostřednictvím elektronického nástroje E-ZAK </w:t>
      </w:r>
      <w:r w:rsidRPr="00573C6F">
        <w:rPr>
          <w:rFonts w:ascii="Arial" w:hAnsi="Arial" w:cs="Arial"/>
          <w:color w:val="000000" w:themeColor="text1"/>
          <w:sz w:val="20"/>
          <w:szCs w:val="20"/>
        </w:rPr>
        <w:t>(</w:t>
      </w:r>
      <w:hyperlink r:id="rId13" w:history="1">
        <w:r w:rsidRPr="00573C6F">
          <w:rPr>
            <w:rStyle w:val="Hypertextovodkaz"/>
            <w:rFonts w:ascii="Arial" w:hAnsi="Arial" w:cs="Arial"/>
            <w:color w:val="000000" w:themeColor="text1"/>
            <w:sz w:val="20"/>
            <w:szCs w:val="20"/>
          </w:rPr>
          <w:t>https://ezak.kr-vysocina.cz/</w:t>
        </w:r>
      </w:hyperlink>
      <w:r w:rsidRPr="00573C6F">
        <w:rPr>
          <w:rFonts w:ascii="Arial" w:hAnsi="Arial" w:cs="Arial"/>
          <w:color w:val="000000" w:themeColor="text1"/>
          <w:sz w:val="20"/>
          <w:szCs w:val="20"/>
        </w:rPr>
        <w:t xml:space="preserve">). </w:t>
      </w:r>
    </w:p>
    <w:p w14:paraId="08B9DC6E" w14:textId="77777777" w:rsidR="00E412A4" w:rsidRPr="00573C6F" w:rsidRDefault="00E412A4" w:rsidP="00C772D8">
      <w:pPr>
        <w:pStyle w:val="RKtext"/>
        <w:spacing w:before="240" w:after="240"/>
        <w:rPr>
          <w:rFonts w:ascii="Arial" w:hAnsi="Arial" w:cs="Arial"/>
          <w:sz w:val="20"/>
          <w:szCs w:val="20"/>
        </w:rPr>
      </w:pPr>
      <w:r w:rsidRPr="00573C6F">
        <w:rPr>
          <w:rFonts w:ascii="Arial" w:hAnsi="Arial" w:cs="Arial"/>
          <w:sz w:val="20"/>
          <w:szCs w:val="20"/>
        </w:rPr>
        <w:t>Zadavatel upřednostňuje elektronickou komunikaci s dodavatelem v rámci elektronického nástroje E-ZAK (</w:t>
      </w:r>
      <w:hyperlink r:id="rId14" w:history="1">
        <w:r w:rsidRPr="00573C6F">
          <w:rPr>
            <w:rStyle w:val="Hypertextovodkaz"/>
            <w:rFonts w:ascii="Arial" w:hAnsi="Arial" w:cs="Arial"/>
            <w:color w:val="000000" w:themeColor="text1"/>
            <w:sz w:val="20"/>
            <w:szCs w:val="20"/>
          </w:rPr>
          <w:t>https://ezak.kr-vysocina.cz/</w:t>
        </w:r>
      </w:hyperlink>
      <w:r w:rsidRPr="00573C6F">
        <w:rPr>
          <w:rFonts w:ascii="Arial" w:hAnsi="Arial" w:cs="Arial"/>
          <w:sz w:val="20"/>
          <w:szCs w:val="20"/>
        </w:rPr>
        <w:t>).</w:t>
      </w:r>
    </w:p>
    <w:p w14:paraId="5D4A1CC9" w14:textId="77777777" w:rsidR="00E412A4" w:rsidRPr="00573C6F" w:rsidRDefault="00E412A4" w:rsidP="00E412A4">
      <w:pPr>
        <w:pStyle w:val="Textodstavce"/>
        <w:widowControl w:val="0"/>
        <w:numPr>
          <w:ilvl w:val="0"/>
          <w:numId w:val="10"/>
        </w:numPr>
        <w:tabs>
          <w:tab w:val="left" w:pos="709"/>
        </w:tabs>
        <w:spacing w:before="240" w:after="240"/>
        <w:ind w:hanging="720"/>
        <w:rPr>
          <w:rFonts w:ascii="Arial" w:hAnsi="Arial" w:cs="Arial"/>
          <w:sz w:val="20"/>
          <w:szCs w:val="20"/>
          <w:lang w:eastAsia="ar-SA"/>
        </w:rPr>
      </w:pPr>
      <w:r w:rsidRPr="00573C6F">
        <w:rPr>
          <w:rFonts w:ascii="Arial" w:hAnsi="Arial" w:cs="Arial"/>
          <w:b w:val="0"/>
          <w:sz w:val="20"/>
          <w:szCs w:val="20"/>
          <w:lang w:eastAsia="ar-SA"/>
        </w:rPr>
        <w:t xml:space="preserve">Zadavatel vysvětlení, případně související dokumenty uveřejní neomezeným dálkovým přístupem na </w:t>
      </w:r>
      <w:r w:rsidRPr="00573C6F">
        <w:rPr>
          <w:rFonts w:ascii="Arial" w:hAnsi="Arial" w:cs="Arial"/>
          <w:sz w:val="20"/>
          <w:szCs w:val="20"/>
          <w:lang w:eastAsia="ar-SA"/>
        </w:rPr>
        <w:t>profilu zadavatele</w:t>
      </w:r>
      <w:r w:rsidRPr="00573C6F">
        <w:rPr>
          <w:rFonts w:ascii="Arial" w:hAnsi="Arial" w:cs="Arial"/>
          <w:b w:val="0"/>
          <w:sz w:val="20"/>
          <w:szCs w:val="20"/>
          <w:lang w:eastAsia="ar-SA"/>
        </w:rPr>
        <w:t>.</w:t>
      </w:r>
    </w:p>
    <w:p w14:paraId="289E1575" w14:textId="4D0A98CE" w:rsidR="00E12025" w:rsidRPr="00573C6F" w:rsidRDefault="00E412A4" w:rsidP="00C772D8">
      <w:pPr>
        <w:pStyle w:val="Textodstavce"/>
        <w:widowControl w:val="0"/>
        <w:numPr>
          <w:ilvl w:val="0"/>
          <w:numId w:val="10"/>
        </w:numPr>
        <w:tabs>
          <w:tab w:val="left" w:pos="709"/>
        </w:tabs>
        <w:spacing w:before="240" w:after="240"/>
        <w:ind w:hanging="720"/>
        <w:rPr>
          <w:rFonts w:ascii="Arial" w:hAnsi="Arial" w:cs="Arial"/>
          <w:color w:val="000000"/>
          <w:sz w:val="20"/>
          <w:szCs w:val="20"/>
        </w:rPr>
      </w:pPr>
      <w:r w:rsidRPr="00573C6F">
        <w:rPr>
          <w:rFonts w:ascii="Arial" w:hAnsi="Arial" w:cs="Arial"/>
          <w:b w:val="0"/>
          <w:sz w:val="20"/>
          <w:szCs w:val="20"/>
        </w:rPr>
        <w:t>Zadavatel může vysvětlení zadávací dokumentace poskytnout i bez předchozí žádosti.</w:t>
      </w:r>
    </w:p>
    <w:tbl>
      <w:tblPr>
        <w:tblW w:w="9072" w:type="dxa"/>
        <w:tblLayout w:type="fixed"/>
        <w:tblLook w:val="0000" w:firstRow="0" w:lastRow="0" w:firstColumn="0" w:lastColumn="0" w:noHBand="0" w:noVBand="0"/>
      </w:tblPr>
      <w:tblGrid>
        <w:gridCol w:w="9072"/>
      </w:tblGrid>
      <w:tr w:rsidR="00E12025" w:rsidRPr="00573C6F" w14:paraId="3AEAA8AD" w14:textId="77777777" w:rsidTr="0087082B">
        <w:tc>
          <w:tcPr>
            <w:tcW w:w="9072" w:type="dxa"/>
            <w:shd w:val="clear" w:color="auto" w:fill="FDE9D9"/>
          </w:tcPr>
          <w:p w14:paraId="53A9FA0D"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49" w:name="_14._Prohlídka_místa"/>
            <w:bookmarkStart w:id="50" w:name="_Toc29465853"/>
            <w:bookmarkStart w:id="51" w:name="_Toc31269482"/>
            <w:bookmarkEnd w:id="49"/>
            <w:r w:rsidRPr="00573C6F">
              <w:rPr>
                <w:rFonts w:ascii="Arial" w:hAnsi="Arial" w:cs="Arial"/>
                <w:b/>
                <w:sz w:val="20"/>
                <w:szCs w:val="20"/>
                <w:lang w:val="cs-CZ"/>
              </w:rPr>
              <w:t xml:space="preserve">14. </w:t>
            </w:r>
            <w:r w:rsidRPr="00573C6F">
              <w:rPr>
                <w:rFonts w:ascii="Arial" w:hAnsi="Arial" w:cs="Arial"/>
                <w:b/>
                <w:bCs w:val="0"/>
                <w:sz w:val="20"/>
                <w:szCs w:val="20"/>
                <w:lang w:val="cs-CZ"/>
              </w:rPr>
              <w:t>Prohlídka místa plnění</w:t>
            </w:r>
            <w:bookmarkEnd w:id="50"/>
            <w:bookmarkEnd w:id="51"/>
          </w:p>
        </w:tc>
      </w:tr>
    </w:tbl>
    <w:p w14:paraId="5755DA86" w14:textId="77777777" w:rsidR="00E12025" w:rsidRPr="00573C6F" w:rsidRDefault="00E12025" w:rsidP="005032FE">
      <w:pPr>
        <w:widowControl w:val="0"/>
        <w:spacing w:before="240" w:after="240"/>
        <w:jc w:val="both"/>
        <w:rPr>
          <w:rFonts w:ascii="Arial" w:hAnsi="Arial" w:cs="Arial"/>
          <w:sz w:val="20"/>
          <w:szCs w:val="20"/>
        </w:rPr>
      </w:pPr>
      <w:r w:rsidRPr="00573C6F">
        <w:rPr>
          <w:rFonts w:ascii="Arial" w:hAnsi="Arial" w:cs="Arial"/>
          <w:sz w:val="20"/>
          <w:szCs w:val="20"/>
        </w:rPr>
        <w:t>Zadavatel s ohledem na volnou dostupnost místa plnění veřejné zakázky prohlídku místa plnění neorganizuje.</w:t>
      </w:r>
    </w:p>
    <w:tbl>
      <w:tblPr>
        <w:tblW w:w="9072" w:type="dxa"/>
        <w:tblLayout w:type="fixed"/>
        <w:tblLook w:val="0000" w:firstRow="0" w:lastRow="0" w:firstColumn="0" w:lastColumn="0" w:noHBand="0" w:noVBand="0"/>
      </w:tblPr>
      <w:tblGrid>
        <w:gridCol w:w="9072"/>
      </w:tblGrid>
      <w:tr w:rsidR="00E12025" w:rsidRPr="00573C6F" w14:paraId="76911FC8" w14:textId="77777777" w:rsidTr="0087082B">
        <w:tc>
          <w:tcPr>
            <w:tcW w:w="9072" w:type="dxa"/>
            <w:shd w:val="clear" w:color="auto" w:fill="FDE9D9"/>
          </w:tcPr>
          <w:p w14:paraId="13AD332E" w14:textId="77777777" w:rsidR="00E12025" w:rsidRPr="00573C6F" w:rsidRDefault="00E12025" w:rsidP="005032FE">
            <w:pPr>
              <w:pStyle w:val="Nadpis1"/>
              <w:keepNext w:val="0"/>
              <w:widowControl w:val="0"/>
              <w:spacing w:before="200" w:after="200"/>
              <w:jc w:val="center"/>
              <w:rPr>
                <w:rFonts w:ascii="Arial" w:hAnsi="Arial" w:cs="Arial"/>
                <w:b/>
                <w:sz w:val="20"/>
                <w:szCs w:val="20"/>
              </w:rPr>
            </w:pPr>
            <w:bookmarkStart w:id="52" w:name="_Toc31269483"/>
            <w:r w:rsidRPr="00573C6F">
              <w:rPr>
                <w:rFonts w:ascii="Arial" w:hAnsi="Arial" w:cs="Arial"/>
                <w:b/>
                <w:sz w:val="20"/>
                <w:szCs w:val="20"/>
                <w:lang w:val="cs-CZ"/>
              </w:rPr>
              <w:t xml:space="preserve">15. </w:t>
            </w:r>
            <w:r w:rsidRPr="00573C6F">
              <w:rPr>
                <w:rFonts w:ascii="Arial" w:hAnsi="Arial" w:cs="Arial"/>
                <w:b/>
                <w:bCs w:val="0"/>
                <w:sz w:val="20"/>
                <w:szCs w:val="20"/>
                <w:lang w:val="cs-CZ"/>
              </w:rPr>
              <w:t>Zadávací lhůta</w:t>
            </w:r>
            <w:bookmarkEnd w:id="52"/>
          </w:p>
        </w:tc>
      </w:tr>
    </w:tbl>
    <w:p w14:paraId="387D4513" w14:textId="77777777" w:rsidR="00E12025" w:rsidRPr="00573C6F" w:rsidRDefault="00E12025" w:rsidP="005032FE">
      <w:pPr>
        <w:widowControl w:val="0"/>
        <w:spacing w:before="240" w:after="240"/>
        <w:jc w:val="both"/>
        <w:rPr>
          <w:rFonts w:ascii="Arial" w:hAnsi="Arial" w:cs="Arial"/>
          <w:sz w:val="20"/>
          <w:szCs w:val="20"/>
        </w:rPr>
      </w:pPr>
      <w:r w:rsidRPr="00573C6F">
        <w:rPr>
          <w:rFonts w:ascii="Arial" w:hAnsi="Arial" w:cs="Arial"/>
          <w:sz w:val="20"/>
          <w:szCs w:val="20"/>
        </w:rPr>
        <w:t xml:space="preserve">Zadávací lhůtu, tj. lhůtu, po kterou účastníci zadávacího řízení nesmí ze zadávacího řízení odstoupit, stanoví zadavatel v souladu s ustanovením § 40 odst. 1 zákona na </w:t>
      </w:r>
      <w:r w:rsidRPr="00573C6F">
        <w:rPr>
          <w:rFonts w:ascii="Arial" w:hAnsi="Arial" w:cs="Arial"/>
          <w:b/>
          <w:sz w:val="20"/>
          <w:szCs w:val="20"/>
        </w:rPr>
        <w:t>6 měsíců</w:t>
      </w:r>
      <w:r w:rsidRPr="00573C6F">
        <w:rPr>
          <w:rFonts w:ascii="Arial" w:hAnsi="Arial" w:cs="Arial"/>
          <w:sz w:val="20"/>
          <w:szCs w:val="20"/>
        </w:rPr>
        <w:t xml:space="preserve"> od konce lhůty pro podání nabídek.</w:t>
      </w:r>
    </w:p>
    <w:tbl>
      <w:tblPr>
        <w:tblW w:w="9072" w:type="dxa"/>
        <w:tblLayout w:type="fixed"/>
        <w:tblLook w:val="0000" w:firstRow="0" w:lastRow="0" w:firstColumn="0" w:lastColumn="0" w:noHBand="0" w:noVBand="0"/>
      </w:tblPr>
      <w:tblGrid>
        <w:gridCol w:w="9072"/>
      </w:tblGrid>
      <w:tr w:rsidR="00E12025" w:rsidRPr="00573C6F" w14:paraId="165898E7" w14:textId="77777777" w:rsidTr="0087082B">
        <w:tc>
          <w:tcPr>
            <w:tcW w:w="9072" w:type="dxa"/>
            <w:shd w:val="clear" w:color="auto" w:fill="FDE9D9"/>
          </w:tcPr>
          <w:p w14:paraId="38CFC8D6" w14:textId="77777777" w:rsidR="00E12025" w:rsidRPr="00573C6F" w:rsidRDefault="00E12025" w:rsidP="005032FE">
            <w:pPr>
              <w:pStyle w:val="Nadpis1"/>
              <w:keepNext w:val="0"/>
              <w:widowControl w:val="0"/>
              <w:spacing w:before="200" w:after="200"/>
              <w:jc w:val="center"/>
              <w:rPr>
                <w:rFonts w:ascii="Arial" w:hAnsi="Arial" w:cs="Arial"/>
                <w:b/>
                <w:sz w:val="20"/>
                <w:szCs w:val="20"/>
              </w:rPr>
            </w:pPr>
            <w:bookmarkStart w:id="53" w:name="_16._Forma_a"/>
            <w:bookmarkStart w:id="54" w:name="_Toc29465855"/>
            <w:bookmarkStart w:id="55" w:name="_Toc31269484"/>
            <w:bookmarkEnd w:id="53"/>
            <w:r w:rsidRPr="00573C6F">
              <w:rPr>
                <w:rFonts w:ascii="Arial" w:hAnsi="Arial" w:cs="Arial"/>
                <w:b/>
                <w:sz w:val="20"/>
                <w:szCs w:val="20"/>
                <w:lang w:val="cs-CZ"/>
              </w:rPr>
              <w:lastRenderedPageBreak/>
              <w:t xml:space="preserve">16. </w:t>
            </w:r>
            <w:r w:rsidRPr="00573C6F">
              <w:rPr>
                <w:rFonts w:ascii="Arial" w:hAnsi="Arial" w:cs="Arial"/>
                <w:b/>
                <w:bCs w:val="0"/>
                <w:sz w:val="20"/>
                <w:szCs w:val="20"/>
                <w:lang w:val="cs-CZ"/>
              </w:rPr>
              <w:t>Forma podání nabídky</w:t>
            </w:r>
            <w:bookmarkEnd w:id="54"/>
            <w:bookmarkEnd w:id="55"/>
          </w:p>
        </w:tc>
      </w:tr>
    </w:tbl>
    <w:p w14:paraId="5FEEA39E" w14:textId="77777777" w:rsidR="00E12025" w:rsidRPr="00573C6F" w:rsidRDefault="00E12025" w:rsidP="005032FE">
      <w:pPr>
        <w:widowControl w:val="0"/>
        <w:numPr>
          <w:ilvl w:val="0"/>
          <w:numId w:val="4"/>
        </w:numPr>
        <w:spacing w:before="240" w:after="240"/>
        <w:ind w:left="709" w:hanging="709"/>
        <w:jc w:val="both"/>
        <w:rPr>
          <w:rFonts w:ascii="Arial" w:hAnsi="Arial" w:cs="Arial"/>
          <w:sz w:val="20"/>
          <w:szCs w:val="20"/>
        </w:rPr>
      </w:pPr>
      <w:r w:rsidRPr="00573C6F">
        <w:rPr>
          <w:rFonts w:ascii="Arial" w:hAnsi="Arial" w:cs="Arial"/>
          <w:sz w:val="20"/>
          <w:szCs w:val="20"/>
        </w:rPr>
        <w:t xml:space="preserve">Nabídky se podávají </w:t>
      </w:r>
      <w:r w:rsidRPr="00573C6F">
        <w:rPr>
          <w:rFonts w:ascii="Arial" w:hAnsi="Arial" w:cs="Arial"/>
          <w:b/>
          <w:sz w:val="20"/>
          <w:szCs w:val="20"/>
        </w:rPr>
        <w:t>pouze v elektronické podobě prostřednictvím elektronického nástroje</w:t>
      </w:r>
      <w:r w:rsidRPr="00573C6F">
        <w:rPr>
          <w:rFonts w:ascii="Arial" w:hAnsi="Arial" w:cs="Arial"/>
          <w:sz w:val="20"/>
          <w:szCs w:val="20"/>
        </w:rPr>
        <w:t>. Dodavatel podává nabídku ve lhůtě pro podání nabídek. Nabídky musí být podány v souladu s § 107 zákona, a to v českém jazyce.</w:t>
      </w:r>
    </w:p>
    <w:p w14:paraId="6107CC19" w14:textId="77777777" w:rsidR="00E12025" w:rsidRPr="00573C6F" w:rsidRDefault="00E12025" w:rsidP="005032FE">
      <w:pPr>
        <w:widowControl w:val="0"/>
        <w:numPr>
          <w:ilvl w:val="0"/>
          <w:numId w:val="4"/>
        </w:numPr>
        <w:spacing w:before="240" w:after="240"/>
        <w:ind w:left="709" w:hanging="709"/>
        <w:jc w:val="both"/>
        <w:rPr>
          <w:rFonts w:ascii="Arial" w:hAnsi="Arial" w:cs="Arial"/>
          <w:b/>
          <w:sz w:val="20"/>
          <w:szCs w:val="20"/>
        </w:rPr>
      </w:pPr>
      <w:r w:rsidRPr="00573C6F">
        <w:rPr>
          <w:rFonts w:ascii="Arial" w:hAnsi="Arial" w:cs="Arial"/>
          <w:b/>
          <w:sz w:val="20"/>
          <w:szCs w:val="20"/>
        </w:rPr>
        <w:t>Požadavek na jednotné uspořádání nabídky</w:t>
      </w:r>
    </w:p>
    <w:p w14:paraId="032DC3E9" w14:textId="77777777" w:rsidR="00E12025" w:rsidRPr="00573C6F" w:rsidRDefault="00E12025" w:rsidP="005032FE">
      <w:pPr>
        <w:pStyle w:val="Obsah1"/>
        <w:widowControl w:val="0"/>
        <w:spacing w:before="240" w:after="240"/>
        <w:ind w:left="709"/>
        <w:rPr>
          <w:rFonts w:ascii="Arial" w:hAnsi="Arial" w:cs="Arial"/>
          <w:sz w:val="20"/>
          <w:szCs w:val="20"/>
        </w:rPr>
      </w:pPr>
      <w:r w:rsidRPr="00573C6F">
        <w:rPr>
          <w:rFonts w:ascii="Arial" w:hAnsi="Arial" w:cs="Arial"/>
          <w:sz w:val="20"/>
          <w:szCs w:val="20"/>
        </w:rPr>
        <w:t>Nabídka musí obsahovat:</w:t>
      </w:r>
    </w:p>
    <w:p w14:paraId="0DC1798B" w14:textId="77777777" w:rsidR="00E12025" w:rsidRPr="00573C6F" w:rsidRDefault="00E12025" w:rsidP="005032FE">
      <w:pPr>
        <w:widowControl w:val="0"/>
        <w:spacing w:before="240" w:after="240"/>
        <w:ind w:left="709"/>
        <w:jc w:val="both"/>
        <w:rPr>
          <w:rFonts w:ascii="Arial" w:hAnsi="Arial" w:cs="Arial"/>
          <w:sz w:val="20"/>
          <w:szCs w:val="20"/>
        </w:rPr>
      </w:pPr>
      <w:r w:rsidRPr="00573C6F">
        <w:rPr>
          <w:rFonts w:ascii="Arial" w:hAnsi="Arial" w:cs="Arial"/>
          <w:sz w:val="20"/>
          <w:szCs w:val="20"/>
        </w:rPr>
        <w:t>Krycí list nabídky (</w:t>
      </w:r>
      <w:r w:rsidRPr="00573C6F">
        <w:rPr>
          <w:rFonts w:ascii="Arial" w:hAnsi="Arial" w:cs="Arial"/>
          <w:b/>
          <w:sz w:val="20"/>
          <w:szCs w:val="20"/>
        </w:rPr>
        <w:t>příloha F1</w:t>
      </w:r>
      <w:r w:rsidRPr="00573C6F">
        <w:rPr>
          <w:rFonts w:ascii="Arial" w:hAnsi="Arial" w:cs="Arial"/>
          <w:sz w:val="20"/>
          <w:szCs w:val="20"/>
        </w:rPr>
        <w:t xml:space="preserve">) </w:t>
      </w:r>
      <w:r w:rsidRPr="00573C6F">
        <w:rPr>
          <w:rFonts w:ascii="Arial" w:hAnsi="Arial" w:cs="Arial"/>
          <w:bCs/>
          <w:sz w:val="20"/>
          <w:szCs w:val="20"/>
        </w:rPr>
        <w:t xml:space="preserve">obsahující identifikační údaje účastníka zadávacího řízení a </w:t>
      </w:r>
      <w:r w:rsidRPr="00573C6F">
        <w:rPr>
          <w:rFonts w:ascii="Arial" w:hAnsi="Arial" w:cs="Arial"/>
          <w:sz w:val="20"/>
          <w:szCs w:val="20"/>
        </w:rPr>
        <w:t>kontaktní údaje.</w:t>
      </w:r>
    </w:p>
    <w:p w14:paraId="5260904E" w14:textId="77777777" w:rsidR="00E12025" w:rsidRPr="00573C6F" w:rsidRDefault="00E12025" w:rsidP="001B79AA">
      <w:pPr>
        <w:widowControl w:val="0"/>
        <w:spacing w:before="240" w:after="240"/>
        <w:ind w:left="709"/>
        <w:jc w:val="both"/>
        <w:rPr>
          <w:rFonts w:ascii="Arial" w:hAnsi="Arial" w:cs="Arial"/>
          <w:sz w:val="20"/>
          <w:szCs w:val="20"/>
        </w:rPr>
      </w:pPr>
      <w:r w:rsidRPr="00573C6F">
        <w:rPr>
          <w:rFonts w:ascii="Arial" w:hAnsi="Arial" w:cs="Arial"/>
          <w:sz w:val="20"/>
          <w:szCs w:val="20"/>
        </w:rPr>
        <w:t>Smlouvu, podává-li společnou nabídku více dodavatelů (pokud taková situace nastane).</w:t>
      </w:r>
    </w:p>
    <w:p w14:paraId="5D8CE3C4" w14:textId="47828A45" w:rsidR="00E12025" w:rsidRPr="00573C6F" w:rsidRDefault="00E12025" w:rsidP="001B79AA">
      <w:pPr>
        <w:widowControl w:val="0"/>
        <w:spacing w:before="240" w:after="240"/>
        <w:ind w:left="709"/>
        <w:jc w:val="both"/>
        <w:rPr>
          <w:rFonts w:ascii="Arial" w:hAnsi="Arial" w:cs="Arial"/>
          <w:sz w:val="20"/>
          <w:szCs w:val="20"/>
        </w:rPr>
      </w:pPr>
      <w:r w:rsidRPr="00573C6F">
        <w:rPr>
          <w:rFonts w:ascii="Arial" w:hAnsi="Arial" w:cs="Arial"/>
          <w:sz w:val="20"/>
          <w:szCs w:val="20"/>
        </w:rPr>
        <w:t xml:space="preserve">Oceněný soupis prací ve  formátu </w:t>
      </w:r>
      <w:r w:rsidRPr="00573C6F">
        <w:rPr>
          <w:rFonts w:ascii="Arial" w:hAnsi="Arial" w:cs="Arial"/>
          <w:b/>
          <w:sz w:val="20"/>
          <w:szCs w:val="20"/>
        </w:rPr>
        <w:t>XC4</w:t>
      </w:r>
      <w:r w:rsidRPr="00573C6F">
        <w:rPr>
          <w:rFonts w:ascii="Arial" w:hAnsi="Arial" w:cs="Arial"/>
          <w:sz w:val="20"/>
          <w:szCs w:val="20"/>
        </w:rPr>
        <w:t xml:space="preserve"> (</w:t>
      </w:r>
      <w:r w:rsidR="00706142" w:rsidRPr="00573C6F">
        <w:rPr>
          <w:rFonts w:ascii="Arial" w:hAnsi="Arial" w:cs="Arial"/>
          <w:b/>
          <w:sz w:val="20"/>
          <w:szCs w:val="20"/>
        </w:rPr>
        <w:t>přílohy A2-1 a</w:t>
      </w:r>
      <w:r w:rsidRPr="00573C6F">
        <w:rPr>
          <w:rFonts w:ascii="Arial" w:hAnsi="Arial" w:cs="Arial"/>
          <w:b/>
          <w:sz w:val="20"/>
          <w:szCs w:val="20"/>
        </w:rPr>
        <w:t xml:space="preserve"> A2</w:t>
      </w:r>
      <w:r w:rsidR="001B79AA" w:rsidRPr="00573C6F">
        <w:rPr>
          <w:rFonts w:ascii="Arial" w:hAnsi="Arial" w:cs="Arial"/>
          <w:b/>
          <w:sz w:val="20"/>
          <w:szCs w:val="20"/>
        </w:rPr>
        <w:t>-</w:t>
      </w:r>
      <w:r w:rsidR="00706142" w:rsidRPr="00573C6F">
        <w:rPr>
          <w:rFonts w:ascii="Arial" w:hAnsi="Arial" w:cs="Arial"/>
          <w:b/>
          <w:sz w:val="20"/>
          <w:szCs w:val="20"/>
        </w:rPr>
        <w:t>2</w:t>
      </w:r>
      <w:r w:rsidRPr="00573C6F">
        <w:rPr>
          <w:rFonts w:ascii="Arial" w:hAnsi="Arial" w:cs="Arial"/>
          <w:sz w:val="20"/>
          <w:szCs w:val="20"/>
        </w:rPr>
        <w:t>).</w:t>
      </w:r>
      <w:r w:rsidR="000C004F" w:rsidRPr="00573C6F">
        <w:rPr>
          <w:rFonts w:ascii="Arial" w:hAnsi="Arial" w:cs="Arial"/>
          <w:sz w:val="20"/>
          <w:szCs w:val="20"/>
        </w:rPr>
        <w:t xml:space="preserve"> </w:t>
      </w:r>
    </w:p>
    <w:p w14:paraId="010AB178" w14:textId="3A7BF048" w:rsidR="00E12025" w:rsidRPr="00573C6F" w:rsidRDefault="00E12025" w:rsidP="001B79AA">
      <w:pPr>
        <w:widowControl w:val="0"/>
        <w:spacing w:before="240" w:after="240"/>
        <w:ind w:left="709"/>
        <w:jc w:val="both"/>
        <w:rPr>
          <w:rFonts w:ascii="Arial" w:hAnsi="Arial" w:cs="Arial"/>
          <w:strike/>
          <w:sz w:val="20"/>
          <w:szCs w:val="20"/>
        </w:rPr>
      </w:pPr>
      <w:r w:rsidRPr="00573C6F">
        <w:rPr>
          <w:rFonts w:ascii="Arial" w:hAnsi="Arial" w:cs="Arial"/>
          <w:sz w:val="20"/>
          <w:szCs w:val="20"/>
        </w:rPr>
        <w:t>Závazný návrh smlouvy, zpracovaný účastníkem zadávacího řízení v intencích této zadávací dokumentace (</w:t>
      </w:r>
      <w:r w:rsidRPr="00573C6F">
        <w:rPr>
          <w:rFonts w:ascii="Arial" w:hAnsi="Arial" w:cs="Arial"/>
          <w:b/>
          <w:sz w:val="20"/>
          <w:szCs w:val="20"/>
        </w:rPr>
        <w:t>příloha B2</w:t>
      </w:r>
      <w:r w:rsidRPr="00573C6F">
        <w:rPr>
          <w:rFonts w:ascii="Arial" w:hAnsi="Arial" w:cs="Arial"/>
          <w:sz w:val="20"/>
          <w:szCs w:val="20"/>
        </w:rPr>
        <w:t xml:space="preserve">). </w:t>
      </w:r>
    </w:p>
    <w:p w14:paraId="12470537" w14:textId="5C1C7993" w:rsidR="00E12025" w:rsidRPr="00573C6F" w:rsidRDefault="00E12025" w:rsidP="001B79AA">
      <w:pPr>
        <w:widowControl w:val="0"/>
        <w:spacing w:before="240" w:after="240"/>
        <w:ind w:left="709"/>
        <w:jc w:val="both"/>
        <w:rPr>
          <w:rFonts w:ascii="Arial" w:hAnsi="Arial" w:cs="Arial"/>
          <w:sz w:val="20"/>
          <w:szCs w:val="20"/>
        </w:rPr>
      </w:pPr>
      <w:r w:rsidRPr="00573C6F">
        <w:rPr>
          <w:rFonts w:ascii="Arial" w:hAnsi="Arial" w:cs="Arial"/>
          <w:sz w:val="20"/>
          <w:szCs w:val="20"/>
        </w:rPr>
        <w:t>Doklady a</w:t>
      </w:r>
      <w:r w:rsidR="008B5EB2" w:rsidRPr="00573C6F">
        <w:rPr>
          <w:rFonts w:ascii="Arial" w:hAnsi="Arial" w:cs="Arial"/>
          <w:sz w:val="20"/>
          <w:szCs w:val="20"/>
        </w:rPr>
        <w:t xml:space="preserve"> </w:t>
      </w:r>
      <w:r w:rsidRPr="00573C6F">
        <w:rPr>
          <w:rFonts w:ascii="Arial" w:hAnsi="Arial" w:cs="Arial"/>
          <w:sz w:val="20"/>
          <w:szCs w:val="20"/>
        </w:rPr>
        <w:t>čestná prohlášení k prokázání kvalifikace.</w:t>
      </w:r>
    </w:p>
    <w:p w14:paraId="4B70EBE5" w14:textId="2D733078" w:rsidR="008B5EB2" w:rsidRPr="00573C6F" w:rsidRDefault="008B5EB2" w:rsidP="001B79AA">
      <w:pPr>
        <w:widowControl w:val="0"/>
        <w:spacing w:before="240" w:after="240"/>
        <w:ind w:left="709"/>
        <w:jc w:val="both"/>
        <w:rPr>
          <w:rFonts w:ascii="Arial" w:hAnsi="Arial" w:cs="Arial"/>
          <w:sz w:val="20"/>
          <w:szCs w:val="20"/>
        </w:rPr>
      </w:pPr>
      <w:r w:rsidRPr="00573C6F">
        <w:rPr>
          <w:rFonts w:ascii="Arial" w:hAnsi="Arial" w:cs="Arial"/>
          <w:sz w:val="20"/>
          <w:szCs w:val="20"/>
        </w:rPr>
        <w:t>Podepsané prohlášení účastníka o akceptaci zadávacích podmínek a seznam poddodavatelů (</w:t>
      </w:r>
      <w:r w:rsidRPr="00573C6F">
        <w:rPr>
          <w:rFonts w:ascii="Arial" w:hAnsi="Arial" w:cs="Arial"/>
          <w:b/>
          <w:sz w:val="20"/>
          <w:szCs w:val="20"/>
        </w:rPr>
        <w:t>příloha F2-1</w:t>
      </w:r>
      <w:r w:rsidRPr="00573C6F">
        <w:rPr>
          <w:rFonts w:ascii="Arial" w:hAnsi="Arial" w:cs="Arial"/>
          <w:sz w:val="20"/>
          <w:szCs w:val="20"/>
        </w:rPr>
        <w:t>).</w:t>
      </w:r>
    </w:p>
    <w:p w14:paraId="1C793563" w14:textId="47658892" w:rsidR="00FB067C" w:rsidRPr="00573C6F" w:rsidRDefault="00706142" w:rsidP="005032FE">
      <w:pPr>
        <w:widowControl w:val="0"/>
        <w:spacing w:before="240" w:after="240"/>
        <w:ind w:left="709"/>
        <w:jc w:val="both"/>
        <w:rPr>
          <w:rFonts w:ascii="Arial" w:hAnsi="Arial" w:cs="Arial"/>
          <w:sz w:val="20"/>
          <w:szCs w:val="20"/>
        </w:rPr>
      </w:pPr>
      <w:r w:rsidRPr="00573C6F">
        <w:rPr>
          <w:rFonts w:ascii="Arial" w:hAnsi="Arial" w:cs="Arial"/>
          <w:sz w:val="20"/>
          <w:szCs w:val="20"/>
        </w:rPr>
        <w:t>Podepsané č</w:t>
      </w:r>
      <w:r w:rsidR="00FB067C" w:rsidRPr="00573C6F">
        <w:rPr>
          <w:rFonts w:ascii="Arial" w:hAnsi="Arial" w:cs="Arial"/>
          <w:sz w:val="20"/>
          <w:szCs w:val="20"/>
        </w:rPr>
        <w:t xml:space="preserve">estné prohlášení účastníka zadávacího řízení, v souvislosti s </w:t>
      </w:r>
      <w:r w:rsidR="00FB067C" w:rsidRPr="00573C6F">
        <w:rPr>
          <w:rFonts w:ascii="Arial" w:hAnsi="Arial" w:cs="Arial"/>
          <w:b/>
          <w:sz w:val="20"/>
          <w:szCs w:val="20"/>
        </w:rPr>
        <w:t>Nařízením Rady (EU) č. 833/2014</w:t>
      </w:r>
      <w:r w:rsidR="00FB067C" w:rsidRPr="00573C6F">
        <w:rPr>
          <w:rFonts w:ascii="Arial" w:hAnsi="Arial" w:cs="Arial"/>
          <w:sz w:val="20"/>
          <w:szCs w:val="20"/>
        </w:rPr>
        <w:t xml:space="preserve"> o omezujících opatřeních vzhledem k činnostem Ruska destabilizujícím situaci na Ukrajině, ve znění </w:t>
      </w:r>
      <w:r w:rsidR="00FB067C" w:rsidRPr="00573C6F">
        <w:rPr>
          <w:rFonts w:ascii="Arial" w:hAnsi="Arial" w:cs="Arial"/>
          <w:b/>
          <w:sz w:val="20"/>
          <w:szCs w:val="20"/>
        </w:rPr>
        <w:t>novely Nařízením Rady (EU) č. 2022/576</w:t>
      </w:r>
      <w:r w:rsidR="004855B3" w:rsidRPr="00573C6F">
        <w:rPr>
          <w:rFonts w:ascii="Arial" w:hAnsi="Arial" w:cs="Arial"/>
          <w:b/>
          <w:sz w:val="20"/>
          <w:szCs w:val="20"/>
        </w:rPr>
        <w:t xml:space="preserve"> </w:t>
      </w:r>
      <w:r w:rsidR="004855B3" w:rsidRPr="00573C6F">
        <w:rPr>
          <w:rFonts w:ascii="Arial" w:hAnsi="Arial" w:cs="Arial"/>
          <w:sz w:val="20"/>
          <w:szCs w:val="20"/>
        </w:rPr>
        <w:t>(</w:t>
      </w:r>
      <w:r w:rsidR="004855B3" w:rsidRPr="00573C6F">
        <w:rPr>
          <w:rFonts w:ascii="Arial" w:hAnsi="Arial" w:cs="Arial"/>
          <w:b/>
          <w:sz w:val="20"/>
          <w:szCs w:val="20"/>
        </w:rPr>
        <w:t>příloha F2-2</w:t>
      </w:r>
      <w:r w:rsidR="004855B3" w:rsidRPr="00573C6F">
        <w:rPr>
          <w:rFonts w:ascii="Arial" w:hAnsi="Arial" w:cs="Arial"/>
          <w:sz w:val="20"/>
          <w:szCs w:val="20"/>
        </w:rPr>
        <w:t>)</w:t>
      </w:r>
      <w:r w:rsidR="00FB067C" w:rsidRPr="00573C6F">
        <w:rPr>
          <w:rFonts w:ascii="Arial" w:hAnsi="Arial" w:cs="Arial"/>
          <w:sz w:val="20"/>
          <w:szCs w:val="20"/>
        </w:rPr>
        <w:t xml:space="preserve">. </w:t>
      </w:r>
    </w:p>
    <w:p w14:paraId="499FC06F" w14:textId="77777777" w:rsidR="00E12025" w:rsidRPr="00573C6F" w:rsidRDefault="00E12025" w:rsidP="005032FE">
      <w:pPr>
        <w:widowControl w:val="0"/>
        <w:spacing w:before="240" w:after="240"/>
        <w:ind w:left="709"/>
        <w:jc w:val="both"/>
        <w:rPr>
          <w:rFonts w:ascii="Arial" w:hAnsi="Arial" w:cs="Arial"/>
          <w:sz w:val="20"/>
          <w:szCs w:val="20"/>
        </w:rPr>
      </w:pPr>
      <w:r w:rsidRPr="00573C6F">
        <w:rPr>
          <w:rFonts w:ascii="Arial" w:hAnsi="Arial" w:cs="Arial"/>
          <w:sz w:val="20"/>
          <w:szCs w:val="20"/>
        </w:rPr>
        <w:t xml:space="preserve">Písemné sdělení údajů o provedené platbě zadavateli, jde-li o peněžní jistotu, nebo doklad o poskytnutí jistoty formou bankovní záruky nebo pojištění záruky ve prospěch zadavatele. Doklad o poskytnutí jistoty vydaný peněžním ústavem bude opatřen oprávněným zástupcem peněžního ústavu platným zaručeným elektronickým podpisem založeným na osobním kvalifikovaném certifikátu. </w:t>
      </w:r>
    </w:p>
    <w:p w14:paraId="10A6432C" w14:textId="77777777" w:rsidR="00E12025" w:rsidRPr="00573C6F" w:rsidRDefault="00E12025" w:rsidP="005032FE">
      <w:pPr>
        <w:widowControl w:val="0"/>
        <w:spacing w:before="240" w:after="240"/>
        <w:ind w:left="709"/>
        <w:jc w:val="both"/>
        <w:rPr>
          <w:rFonts w:ascii="Arial" w:hAnsi="Arial" w:cs="Arial"/>
          <w:sz w:val="20"/>
          <w:szCs w:val="20"/>
        </w:rPr>
      </w:pPr>
      <w:r w:rsidRPr="00573C6F">
        <w:rPr>
          <w:rFonts w:ascii="Arial" w:hAnsi="Arial" w:cs="Arial"/>
          <w:sz w:val="20"/>
          <w:szCs w:val="20"/>
        </w:rPr>
        <w:t>Další povinné dokumenty, potvrzení, listiny a prohlášení požadované zákonem či zadavatelem v této zadávací dokumentaci.</w:t>
      </w:r>
    </w:p>
    <w:tbl>
      <w:tblPr>
        <w:tblW w:w="0" w:type="auto"/>
        <w:tblLayout w:type="fixed"/>
        <w:tblLook w:val="0000" w:firstRow="0" w:lastRow="0" w:firstColumn="0" w:lastColumn="0" w:noHBand="0" w:noVBand="0"/>
      </w:tblPr>
      <w:tblGrid>
        <w:gridCol w:w="9072"/>
      </w:tblGrid>
      <w:tr w:rsidR="00E12025" w:rsidRPr="00573C6F" w14:paraId="1ED3E891" w14:textId="77777777" w:rsidTr="0087082B">
        <w:tc>
          <w:tcPr>
            <w:tcW w:w="9072" w:type="dxa"/>
            <w:shd w:val="clear" w:color="auto" w:fill="FDE9D9"/>
          </w:tcPr>
          <w:p w14:paraId="556BACE0" w14:textId="77777777" w:rsidR="00E12025" w:rsidRPr="00573C6F" w:rsidRDefault="00E12025" w:rsidP="005032FE">
            <w:pPr>
              <w:pStyle w:val="Nadpis1"/>
              <w:keepNext w:val="0"/>
              <w:widowControl w:val="0"/>
              <w:spacing w:before="200" w:after="200"/>
              <w:jc w:val="center"/>
              <w:rPr>
                <w:rFonts w:ascii="Arial" w:hAnsi="Arial" w:cs="Arial"/>
                <w:b/>
                <w:sz w:val="20"/>
                <w:szCs w:val="20"/>
              </w:rPr>
            </w:pPr>
            <w:bookmarkStart w:id="56" w:name="_17._Podání_nabídky"/>
            <w:bookmarkStart w:id="57" w:name="_Toc29465856"/>
            <w:bookmarkStart w:id="58" w:name="_Toc31269485"/>
            <w:bookmarkEnd w:id="56"/>
            <w:r w:rsidRPr="00573C6F">
              <w:rPr>
                <w:rFonts w:ascii="Arial" w:hAnsi="Arial" w:cs="Arial"/>
                <w:b/>
                <w:sz w:val="20"/>
                <w:szCs w:val="20"/>
                <w:lang w:val="cs-CZ"/>
              </w:rPr>
              <w:t>17. Lhůta, způsob a místo podání nabídky</w:t>
            </w:r>
            <w:bookmarkEnd w:id="57"/>
            <w:bookmarkEnd w:id="58"/>
          </w:p>
        </w:tc>
      </w:tr>
    </w:tbl>
    <w:p w14:paraId="428DB853" w14:textId="77777777" w:rsidR="00E12025" w:rsidRPr="00573C6F" w:rsidRDefault="00E12025" w:rsidP="005032FE">
      <w:pPr>
        <w:widowControl w:val="0"/>
        <w:numPr>
          <w:ilvl w:val="0"/>
          <w:numId w:val="2"/>
        </w:numPr>
        <w:spacing w:before="240" w:after="240"/>
        <w:ind w:left="709" w:hanging="709"/>
        <w:jc w:val="both"/>
        <w:rPr>
          <w:rFonts w:ascii="Arial" w:hAnsi="Arial" w:cs="Arial"/>
          <w:b/>
          <w:sz w:val="20"/>
          <w:szCs w:val="20"/>
        </w:rPr>
      </w:pPr>
      <w:r w:rsidRPr="00573C6F">
        <w:rPr>
          <w:rFonts w:ascii="Arial" w:hAnsi="Arial" w:cs="Arial"/>
          <w:b/>
          <w:sz w:val="20"/>
          <w:szCs w:val="20"/>
        </w:rPr>
        <w:t>Lhůta pro podání nabídek</w:t>
      </w:r>
    </w:p>
    <w:p w14:paraId="51E52417" w14:textId="7DF62B79" w:rsidR="00E12025" w:rsidRPr="00573C6F" w:rsidRDefault="00E12025" w:rsidP="005032FE">
      <w:pPr>
        <w:widowControl w:val="0"/>
        <w:spacing w:before="240" w:after="240"/>
        <w:ind w:left="709"/>
        <w:jc w:val="both"/>
        <w:rPr>
          <w:rFonts w:ascii="Arial" w:hAnsi="Arial" w:cs="Arial"/>
          <w:b/>
          <w:sz w:val="20"/>
          <w:szCs w:val="20"/>
        </w:rPr>
      </w:pPr>
      <w:r w:rsidRPr="00573C6F">
        <w:rPr>
          <w:rFonts w:ascii="Arial" w:hAnsi="Arial" w:cs="Arial"/>
          <w:sz w:val="20"/>
          <w:szCs w:val="20"/>
        </w:rPr>
        <w:t xml:space="preserve">Lhůta pro podání nabídek končí </w:t>
      </w:r>
      <w:r w:rsidRPr="00573C6F">
        <w:rPr>
          <w:rFonts w:ascii="Arial" w:hAnsi="Arial" w:cs="Arial"/>
          <w:b/>
          <w:sz w:val="20"/>
          <w:szCs w:val="20"/>
        </w:rPr>
        <w:t xml:space="preserve">dne </w:t>
      </w:r>
      <w:del w:id="59" w:author="Kostelecká Miluše" w:date="2024-01-28T21:47:00Z">
        <w:r w:rsidR="00AA77DF" w:rsidRPr="00AA77DF" w:rsidDel="00622522">
          <w:rPr>
            <w:rFonts w:ascii="Arial" w:hAnsi="Arial" w:cs="Arial"/>
            <w:b/>
            <w:sz w:val="20"/>
            <w:szCs w:val="20"/>
          </w:rPr>
          <w:delText>15</w:delText>
        </w:r>
        <w:r w:rsidRPr="00AA77DF" w:rsidDel="00622522">
          <w:rPr>
            <w:rFonts w:ascii="Arial" w:hAnsi="Arial" w:cs="Arial"/>
            <w:b/>
            <w:sz w:val="20"/>
            <w:szCs w:val="20"/>
          </w:rPr>
          <w:delText>.</w:delText>
        </w:r>
        <w:r w:rsidR="00AA77DF" w:rsidRPr="00AA77DF" w:rsidDel="00622522">
          <w:rPr>
            <w:rFonts w:ascii="Arial" w:hAnsi="Arial" w:cs="Arial"/>
            <w:b/>
            <w:sz w:val="20"/>
            <w:szCs w:val="20"/>
          </w:rPr>
          <w:delText xml:space="preserve"> 12</w:delText>
        </w:r>
        <w:r w:rsidRPr="00AA77DF" w:rsidDel="00622522">
          <w:rPr>
            <w:rFonts w:ascii="Arial" w:hAnsi="Arial" w:cs="Arial"/>
            <w:b/>
            <w:sz w:val="20"/>
            <w:szCs w:val="20"/>
          </w:rPr>
          <w:delText>. 202</w:delText>
        </w:r>
        <w:r w:rsidR="005F66E3" w:rsidRPr="00AA77DF" w:rsidDel="00622522">
          <w:rPr>
            <w:rFonts w:ascii="Arial" w:hAnsi="Arial" w:cs="Arial"/>
            <w:b/>
            <w:sz w:val="20"/>
            <w:szCs w:val="20"/>
          </w:rPr>
          <w:delText>3</w:delText>
        </w:r>
      </w:del>
      <w:ins w:id="60" w:author="Kostelecká Miluše" w:date="2024-01-28T21:47:00Z">
        <w:r w:rsidR="00622522">
          <w:rPr>
            <w:rFonts w:ascii="Arial" w:hAnsi="Arial" w:cs="Arial"/>
            <w:b/>
            <w:sz w:val="20"/>
            <w:szCs w:val="20"/>
          </w:rPr>
          <w:t>14. 02. 2024</w:t>
        </w:r>
      </w:ins>
      <w:r w:rsidRPr="00AA77DF">
        <w:rPr>
          <w:rFonts w:ascii="Arial" w:hAnsi="Arial" w:cs="Arial"/>
          <w:b/>
          <w:sz w:val="20"/>
          <w:szCs w:val="20"/>
        </w:rPr>
        <w:t xml:space="preserve"> v 09:00</w:t>
      </w:r>
      <w:r w:rsidRPr="00573C6F">
        <w:rPr>
          <w:rFonts w:ascii="Arial" w:hAnsi="Arial" w:cs="Arial"/>
          <w:b/>
          <w:sz w:val="20"/>
          <w:szCs w:val="20"/>
        </w:rPr>
        <w:t xml:space="preserve"> hodin.</w:t>
      </w:r>
    </w:p>
    <w:p w14:paraId="5EA65B53" w14:textId="77777777" w:rsidR="00E12025" w:rsidRPr="00573C6F" w:rsidRDefault="00E12025" w:rsidP="005032FE">
      <w:pPr>
        <w:widowControl w:val="0"/>
        <w:numPr>
          <w:ilvl w:val="0"/>
          <w:numId w:val="2"/>
        </w:numPr>
        <w:spacing w:before="240" w:after="240"/>
        <w:ind w:left="709" w:hanging="709"/>
        <w:jc w:val="both"/>
        <w:rPr>
          <w:rFonts w:ascii="Arial" w:hAnsi="Arial" w:cs="Arial"/>
          <w:b/>
          <w:sz w:val="20"/>
          <w:szCs w:val="20"/>
        </w:rPr>
      </w:pPr>
      <w:r w:rsidRPr="00573C6F">
        <w:rPr>
          <w:rFonts w:ascii="Arial" w:hAnsi="Arial" w:cs="Arial"/>
          <w:b/>
          <w:sz w:val="20"/>
          <w:szCs w:val="20"/>
        </w:rPr>
        <w:t>Způsob podání nabídky</w:t>
      </w:r>
    </w:p>
    <w:p w14:paraId="2F0A583E" w14:textId="77777777" w:rsidR="00E12025" w:rsidRPr="00573C6F" w:rsidRDefault="00E12025" w:rsidP="005032FE">
      <w:pPr>
        <w:pStyle w:val="Textodstavce"/>
        <w:widowControl w:val="0"/>
        <w:numPr>
          <w:ilvl w:val="0"/>
          <w:numId w:val="0"/>
        </w:numPr>
        <w:tabs>
          <w:tab w:val="clear" w:pos="851"/>
          <w:tab w:val="left" w:pos="709"/>
        </w:tabs>
        <w:spacing w:before="240" w:after="240"/>
        <w:ind w:left="709"/>
        <w:rPr>
          <w:rFonts w:ascii="Arial" w:hAnsi="Arial" w:cs="Arial"/>
          <w:b w:val="0"/>
          <w:color w:val="000000"/>
          <w:sz w:val="20"/>
          <w:szCs w:val="20"/>
        </w:rPr>
      </w:pPr>
      <w:r w:rsidRPr="00573C6F">
        <w:rPr>
          <w:rFonts w:ascii="Arial" w:hAnsi="Arial" w:cs="Arial"/>
          <w:b w:val="0"/>
          <w:sz w:val="20"/>
          <w:szCs w:val="20"/>
        </w:rPr>
        <w:t xml:space="preserve">Nabídky </w:t>
      </w:r>
      <w:r w:rsidRPr="00573C6F">
        <w:rPr>
          <w:rFonts w:ascii="Arial" w:hAnsi="Arial" w:cs="Arial"/>
          <w:b w:val="0"/>
          <w:color w:val="000000"/>
          <w:sz w:val="20"/>
          <w:szCs w:val="20"/>
        </w:rPr>
        <w:t xml:space="preserve">musí být podány prostřednictvím elektronického nástroje dostupného na </w:t>
      </w:r>
      <w:hyperlink r:id="rId15" w:history="1">
        <w:r w:rsidRPr="00573C6F">
          <w:rPr>
            <w:rStyle w:val="Hypertextovodkaz"/>
            <w:rFonts w:ascii="Arial" w:hAnsi="Arial" w:cs="Arial"/>
            <w:b w:val="0"/>
            <w:color w:val="000000"/>
            <w:sz w:val="20"/>
            <w:szCs w:val="20"/>
          </w:rPr>
          <w:t>https://ezak.kr-vysocina.cz/</w:t>
        </w:r>
      </w:hyperlink>
      <w:r w:rsidRPr="00573C6F">
        <w:rPr>
          <w:rFonts w:ascii="Arial" w:hAnsi="Arial" w:cs="Arial"/>
          <w:b w:val="0"/>
          <w:color w:val="000000"/>
          <w:sz w:val="20"/>
          <w:szCs w:val="20"/>
        </w:rPr>
        <w:t xml:space="preserve"> .</w:t>
      </w:r>
    </w:p>
    <w:p w14:paraId="3AE81B3D" w14:textId="77777777" w:rsidR="00E12025" w:rsidRPr="00573C6F" w:rsidRDefault="00E12025" w:rsidP="005032FE">
      <w:pPr>
        <w:widowControl w:val="0"/>
        <w:numPr>
          <w:ilvl w:val="0"/>
          <w:numId w:val="2"/>
        </w:numPr>
        <w:spacing w:before="240" w:after="240"/>
        <w:ind w:left="709" w:hanging="709"/>
        <w:jc w:val="both"/>
        <w:rPr>
          <w:rFonts w:ascii="Arial" w:hAnsi="Arial" w:cs="Arial"/>
          <w:b/>
          <w:sz w:val="20"/>
          <w:szCs w:val="20"/>
        </w:rPr>
      </w:pPr>
      <w:r w:rsidRPr="00573C6F">
        <w:rPr>
          <w:rFonts w:ascii="Arial" w:hAnsi="Arial" w:cs="Arial"/>
          <w:b/>
          <w:sz w:val="20"/>
          <w:szCs w:val="20"/>
        </w:rPr>
        <w:t xml:space="preserve">Elektronický nástroj </w:t>
      </w:r>
    </w:p>
    <w:p w14:paraId="7569CF65" w14:textId="77777777" w:rsidR="00E12025" w:rsidRPr="00573C6F" w:rsidRDefault="00E12025" w:rsidP="005032FE">
      <w:pPr>
        <w:pStyle w:val="Odstavecseseznamem"/>
        <w:widowControl w:val="0"/>
        <w:spacing w:before="240" w:after="240" w:line="240" w:lineRule="auto"/>
        <w:ind w:left="709"/>
        <w:jc w:val="both"/>
        <w:rPr>
          <w:rFonts w:ascii="Arial" w:hAnsi="Arial" w:cs="Arial"/>
          <w:sz w:val="20"/>
          <w:szCs w:val="20"/>
        </w:rPr>
      </w:pPr>
      <w:r w:rsidRPr="00573C6F">
        <w:rPr>
          <w:rFonts w:ascii="Arial" w:hAnsi="Arial" w:cs="Arial"/>
          <w:sz w:val="20"/>
          <w:szCs w:val="20"/>
        </w:rPr>
        <w:t xml:space="preserve">Veškeré úkony v rámci tohoto zadávacího řízení se provádějí elektronicky prostřednictvím elektronického nástroje, nestanoví-li zadavatel v zadávacích podmínkách nebo v průběhu zadávacího řízení jinak. </w:t>
      </w:r>
    </w:p>
    <w:p w14:paraId="77464688" w14:textId="77777777" w:rsidR="00E12025" w:rsidRPr="00573C6F" w:rsidRDefault="00E12025" w:rsidP="005032FE">
      <w:pPr>
        <w:pStyle w:val="Odstavecseseznamem"/>
        <w:widowControl w:val="0"/>
        <w:spacing w:before="240" w:after="240" w:line="240" w:lineRule="auto"/>
        <w:ind w:left="709"/>
        <w:jc w:val="both"/>
        <w:rPr>
          <w:rFonts w:ascii="Arial" w:hAnsi="Arial" w:cs="Arial"/>
          <w:sz w:val="20"/>
          <w:szCs w:val="20"/>
        </w:rPr>
      </w:pPr>
      <w:r w:rsidRPr="00573C6F">
        <w:rPr>
          <w:rFonts w:ascii="Arial" w:hAnsi="Arial" w:cs="Arial"/>
          <w:sz w:val="20"/>
          <w:szCs w:val="20"/>
        </w:rPr>
        <w:t xml:space="preserve">Veškeré písemnosti zasílané prostřednictvím elektronického nástroje se považují za řádně </w:t>
      </w:r>
      <w:r w:rsidRPr="00573C6F">
        <w:rPr>
          <w:rFonts w:ascii="Arial" w:hAnsi="Arial" w:cs="Arial"/>
          <w:sz w:val="20"/>
          <w:szCs w:val="20"/>
        </w:rPr>
        <w:lastRenderedPageBreak/>
        <w:t>doručené okamžikem přijetí datové zprávy na elektronickou adresu adresáta či adresátů datové zprávy v elektronickém nástroji.</w:t>
      </w:r>
    </w:p>
    <w:p w14:paraId="5E0CBE86" w14:textId="77777777" w:rsidR="00E12025" w:rsidRPr="00573C6F" w:rsidRDefault="00E12025" w:rsidP="005032FE">
      <w:pPr>
        <w:pStyle w:val="Odstavecseseznamem"/>
        <w:widowControl w:val="0"/>
        <w:spacing w:before="240" w:after="240" w:line="240" w:lineRule="auto"/>
        <w:ind w:left="709"/>
        <w:jc w:val="both"/>
        <w:rPr>
          <w:rFonts w:ascii="Arial" w:hAnsi="Arial" w:cs="Arial"/>
          <w:sz w:val="20"/>
          <w:szCs w:val="20"/>
        </w:rPr>
      </w:pPr>
      <w:r w:rsidRPr="00573C6F">
        <w:rPr>
          <w:rFonts w:ascii="Arial" w:hAnsi="Arial" w:cs="Arial"/>
          <w:sz w:val="20"/>
          <w:szCs w:val="20"/>
        </w:rPr>
        <w:t xml:space="preserve">Zadavatel dodavatele upozorňuje, že pro plné využití všech možností elektronického nástroje je třeba provést a dokončit tzv. registraci dodavatele. </w:t>
      </w:r>
    </w:p>
    <w:p w14:paraId="29F602E8" w14:textId="77777777" w:rsidR="00E12025" w:rsidRPr="00573C6F" w:rsidRDefault="00E12025" w:rsidP="005032FE">
      <w:pPr>
        <w:pStyle w:val="Odstavecseseznamem"/>
        <w:widowControl w:val="0"/>
        <w:spacing w:before="240" w:after="240" w:line="240" w:lineRule="auto"/>
        <w:ind w:left="709"/>
        <w:jc w:val="both"/>
        <w:rPr>
          <w:rFonts w:ascii="Arial" w:hAnsi="Arial" w:cs="Arial"/>
          <w:sz w:val="20"/>
          <w:szCs w:val="20"/>
        </w:rPr>
      </w:pPr>
      <w:r w:rsidRPr="00573C6F">
        <w:rPr>
          <w:rFonts w:ascii="Arial" w:hAnsi="Arial" w:cs="Arial"/>
          <w:sz w:val="20"/>
          <w:szCs w:val="20"/>
        </w:rPr>
        <w:t xml:space="preserve">Za řádné a včasné seznamování se s písemnostmi zasílanými zadavatelem prostřednictvím elektronického nástroje jakož i za správnost kontaktních údajů uvedených u dodavatele zodpovídá vždy dodavatel. </w:t>
      </w:r>
    </w:p>
    <w:p w14:paraId="5DDA4B28" w14:textId="77777777" w:rsidR="00E12025" w:rsidRPr="00573C6F" w:rsidRDefault="00E12025" w:rsidP="005032FE">
      <w:pPr>
        <w:pStyle w:val="Odstavecseseznamem"/>
        <w:widowControl w:val="0"/>
        <w:spacing w:before="240" w:after="240" w:line="240" w:lineRule="auto"/>
        <w:ind w:left="709"/>
        <w:jc w:val="both"/>
        <w:rPr>
          <w:rFonts w:ascii="Arial" w:hAnsi="Arial" w:cs="Arial"/>
          <w:color w:val="000000"/>
          <w:sz w:val="20"/>
          <w:szCs w:val="20"/>
        </w:rPr>
      </w:pPr>
      <w:r w:rsidRPr="00573C6F">
        <w:rPr>
          <w:rFonts w:ascii="Arial" w:hAnsi="Arial" w:cs="Arial"/>
          <w:sz w:val="20"/>
          <w:szCs w:val="20"/>
        </w:rPr>
        <w:t xml:space="preserve">Podmínky a informace </w:t>
      </w:r>
      <w:r w:rsidRPr="00573C6F">
        <w:rPr>
          <w:rFonts w:ascii="Arial" w:hAnsi="Arial" w:cs="Arial"/>
          <w:color w:val="000000"/>
          <w:sz w:val="20"/>
          <w:szCs w:val="20"/>
        </w:rPr>
        <w:t xml:space="preserve">týkající se elektronického nástroje včetně informací o používání elektronického podpisu jsou dostupné na </w:t>
      </w:r>
      <w:hyperlink r:id="rId16" w:history="1">
        <w:r w:rsidRPr="00573C6F">
          <w:rPr>
            <w:rStyle w:val="Hypertextovodkaz"/>
            <w:rFonts w:ascii="Arial" w:hAnsi="Arial" w:cs="Arial"/>
            <w:color w:val="000000"/>
            <w:sz w:val="20"/>
            <w:szCs w:val="20"/>
          </w:rPr>
          <w:t>https://ezak.kr-vysocina.cz/</w:t>
        </w:r>
      </w:hyperlink>
      <w:r w:rsidRPr="00573C6F">
        <w:rPr>
          <w:rFonts w:ascii="Arial" w:hAnsi="Arial" w:cs="Arial"/>
          <w:color w:val="000000"/>
          <w:sz w:val="20"/>
          <w:szCs w:val="20"/>
        </w:rPr>
        <w:t>.</w:t>
      </w:r>
    </w:p>
    <w:p w14:paraId="1A82254F" w14:textId="77777777" w:rsidR="00E12025" w:rsidRPr="00573C6F" w:rsidRDefault="00E12025" w:rsidP="005032FE">
      <w:pPr>
        <w:widowControl w:val="0"/>
        <w:numPr>
          <w:ilvl w:val="0"/>
          <w:numId w:val="2"/>
        </w:numPr>
        <w:spacing w:before="240" w:after="240"/>
        <w:ind w:left="709" w:hanging="709"/>
        <w:jc w:val="both"/>
        <w:rPr>
          <w:rFonts w:ascii="Arial" w:hAnsi="Arial" w:cs="Arial"/>
          <w:sz w:val="20"/>
          <w:szCs w:val="20"/>
        </w:rPr>
      </w:pPr>
      <w:r w:rsidRPr="00573C6F">
        <w:rPr>
          <w:rFonts w:ascii="Arial" w:hAnsi="Arial" w:cs="Arial"/>
          <w:sz w:val="20"/>
          <w:szCs w:val="20"/>
        </w:rPr>
        <w:t>Pokud nabídka nebude doručena ve lhůtě pro podání nabídek nebo způsobem stanoveným v zadávací dokumentaci, nepovažuje se za podanou a v průběhu zadávacího řízení se k ní nepřihlíží.</w:t>
      </w:r>
    </w:p>
    <w:tbl>
      <w:tblPr>
        <w:tblW w:w="9214" w:type="dxa"/>
        <w:tblLayout w:type="fixed"/>
        <w:tblLook w:val="0000" w:firstRow="0" w:lastRow="0" w:firstColumn="0" w:lastColumn="0" w:noHBand="0" w:noVBand="0"/>
      </w:tblPr>
      <w:tblGrid>
        <w:gridCol w:w="9214"/>
      </w:tblGrid>
      <w:tr w:rsidR="00E12025" w:rsidRPr="00573C6F" w14:paraId="1B43F921" w14:textId="77777777" w:rsidTr="0087082B">
        <w:tc>
          <w:tcPr>
            <w:tcW w:w="9214" w:type="dxa"/>
            <w:shd w:val="clear" w:color="auto" w:fill="FDE9D9"/>
          </w:tcPr>
          <w:p w14:paraId="0DDE1122"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61" w:name="_18._Otevírání_nabídek"/>
            <w:bookmarkStart w:id="62" w:name="_Toc29465857"/>
            <w:bookmarkStart w:id="63" w:name="_Toc31269486"/>
            <w:bookmarkEnd w:id="61"/>
            <w:r w:rsidRPr="00573C6F">
              <w:rPr>
                <w:rFonts w:ascii="Arial" w:hAnsi="Arial" w:cs="Arial"/>
                <w:b/>
                <w:sz w:val="20"/>
                <w:szCs w:val="20"/>
                <w:lang w:val="cs-CZ"/>
              </w:rPr>
              <w:t>18. Otevírání nabídek</w:t>
            </w:r>
            <w:bookmarkEnd w:id="62"/>
            <w:bookmarkEnd w:id="63"/>
          </w:p>
        </w:tc>
      </w:tr>
    </w:tbl>
    <w:p w14:paraId="19B92E2C" w14:textId="77777777" w:rsidR="00E12025" w:rsidRPr="00573C6F" w:rsidRDefault="00E12025" w:rsidP="005032FE">
      <w:pPr>
        <w:widowControl w:val="0"/>
        <w:numPr>
          <w:ilvl w:val="0"/>
          <w:numId w:val="18"/>
        </w:numPr>
        <w:spacing w:before="240" w:after="240"/>
        <w:ind w:left="709" w:hanging="709"/>
        <w:jc w:val="both"/>
        <w:rPr>
          <w:rFonts w:ascii="Arial" w:hAnsi="Arial" w:cs="Arial"/>
          <w:sz w:val="20"/>
          <w:szCs w:val="20"/>
        </w:rPr>
      </w:pPr>
      <w:r w:rsidRPr="00573C6F">
        <w:rPr>
          <w:rFonts w:ascii="Arial" w:hAnsi="Arial" w:cs="Arial"/>
          <w:sz w:val="20"/>
          <w:szCs w:val="20"/>
        </w:rPr>
        <w:t xml:space="preserve">Vzhledem k tomu, že zadavatel připouští podávání nabídek pouze v elektronické podobě, </w:t>
      </w:r>
      <w:r w:rsidRPr="00573C6F">
        <w:rPr>
          <w:rFonts w:ascii="Arial" w:hAnsi="Arial" w:cs="Arial"/>
          <w:b/>
          <w:sz w:val="20"/>
          <w:szCs w:val="20"/>
        </w:rPr>
        <w:t>veřejné otevírání nabídek se nekoná</w:t>
      </w:r>
      <w:r w:rsidRPr="00573C6F">
        <w:rPr>
          <w:rFonts w:ascii="Arial" w:hAnsi="Arial" w:cs="Arial"/>
          <w:sz w:val="20"/>
          <w:szCs w:val="20"/>
        </w:rPr>
        <w:t>.</w:t>
      </w:r>
    </w:p>
    <w:tbl>
      <w:tblPr>
        <w:tblW w:w="9214" w:type="dxa"/>
        <w:tblLayout w:type="fixed"/>
        <w:tblLook w:val="0000" w:firstRow="0" w:lastRow="0" w:firstColumn="0" w:lastColumn="0" w:noHBand="0" w:noVBand="0"/>
      </w:tblPr>
      <w:tblGrid>
        <w:gridCol w:w="9214"/>
      </w:tblGrid>
      <w:tr w:rsidR="00E12025" w:rsidRPr="00573C6F" w14:paraId="0CD3F88E" w14:textId="77777777" w:rsidTr="0087082B">
        <w:tc>
          <w:tcPr>
            <w:tcW w:w="9214" w:type="dxa"/>
            <w:shd w:val="clear" w:color="auto" w:fill="FDE9D9"/>
          </w:tcPr>
          <w:p w14:paraId="702D16E3"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64" w:name="_19._Mimořádně_nízká"/>
            <w:bookmarkStart w:id="65" w:name="_Toc29465858"/>
            <w:bookmarkStart w:id="66" w:name="_Toc31269487"/>
            <w:bookmarkEnd w:id="64"/>
            <w:r w:rsidRPr="00573C6F">
              <w:rPr>
                <w:rFonts w:ascii="Arial" w:hAnsi="Arial" w:cs="Arial"/>
                <w:b/>
                <w:sz w:val="20"/>
                <w:szCs w:val="20"/>
                <w:lang w:val="cs-CZ"/>
              </w:rPr>
              <w:t>19. Mimořádně nízká nabídková cena</w:t>
            </w:r>
            <w:bookmarkEnd w:id="65"/>
            <w:bookmarkEnd w:id="66"/>
          </w:p>
        </w:tc>
      </w:tr>
    </w:tbl>
    <w:p w14:paraId="3AF31D41" w14:textId="77777777" w:rsidR="00E12025" w:rsidRPr="00573C6F" w:rsidRDefault="00E12025" w:rsidP="005032FE">
      <w:pPr>
        <w:widowControl w:val="0"/>
        <w:numPr>
          <w:ilvl w:val="0"/>
          <w:numId w:val="13"/>
        </w:numPr>
        <w:spacing w:before="240" w:after="120"/>
        <w:ind w:left="709" w:hanging="709"/>
        <w:jc w:val="both"/>
        <w:rPr>
          <w:rFonts w:ascii="Arial" w:hAnsi="Arial" w:cs="Arial"/>
          <w:sz w:val="20"/>
          <w:szCs w:val="20"/>
        </w:rPr>
      </w:pPr>
      <w:r w:rsidRPr="00573C6F">
        <w:rPr>
          <w:rFonts w:ascii="Arial" w:hAnsi="Arial" w:cs="Arial"/>
          <w:sz w:val="20"/>
          <w:szCs w:val="20"/>
        </w:rPr>
        <w:t xml:space="preserve">Zadavatel stanovuje způsob určení mimořádně nízké nabídkové ceny analogicky v souladu s ustanovením § 113 zákona. </w:t>
      </w:r>
    </w:p>
    <w:tbl>
      <w:tblPr>
        <w:tblW w:w="9214" w:type="dxa"/>
        <w:tblLayout w:type="fixed"/>
        <w:tblLook w:val="0000" w:firstRow="0" w:lastRow="0" w:firstColumn="0" w:lastColumn="0" w:noHBand="0" w:noVBand="0"/>
      </w:tblPr>
      <w:tblGrid>
        <w:gridCol w:w="9214"/>
      </w:tblGrid>
      <w:tr w:rsidR="00E12025" w:rsidRPr="00573C6F" w14:paraId="32199591" w14:textId="77777777" w:rsidTr="0087082B">
        <w:tc>
          <w:tcPr>
            <w:tcW w:w="9214" w:type="dxa"/>
            <w:shd w:val="clear" w:color="auto" w:fill="FDE9D9"/>
          </w:tcPr>
          <w:p w14:paraId="1BB60CE6"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67" w:name="_20._Zvláštní_povinnosti"/>
            <w:bookmarkStart w:id="68" w:name="_Toc29465859"/>
            <w:bookmarkStart w:id="69" w:name="_Toc31269488"/>
            <w:bookmarkEnd w:id="67"/>
            <w:r w:rsidRPr="00573C6F">
              <w:rPr>
                <w:rFonts w:ascii="Arial" w:hAnsi="Arial" w:cs="Arial"/>
                <w:b/>
                <w:sz w:val="20"/>
                <w:szCs w:val="20"/>
                <w:lang w:val="cs-CZ"/>
              </w:rPr>
              <w:t>20. Zvláštní povinnosti vybraného dodavatele</w:t>
            </w:r>
            <w:bookmarkEnd w:id="68"/>
            <w:bookmarkEnd w:id="69"/>
          </w:p>
        </w:tc>
      </w:tr>
    </w:tbl>
    <w:p w14:paraId="1A8BB67E" w14:textId="77777777" w:rsidR="00E12025" w:rsidRPr="00573C6F" w:rsidRDefault="00E12025" w:rsidP="005032FE">
      <w:pPr>
        <w:widowControl w:val="0"/>
        <w:numPr>
          <w:ilvl w:val="0"/>
          <w:numId w:val="19"/>
        </w:numPr>
        <w:spacing w:before="240" w:after="240"/>
        <w:ind w:left="709" w:hanging="709"/>
        <w:jc w:val="both"/>
        <w:rPr>
          <w:rFonts w:ascii="Arial" w:hAnsi="Arial" w:cs="Arial"/>
          <w:sz w:val="20"/>
          <w:szCs w:val="20"/>
        </w:rPr>
      </w:pPr>
      <w:r w:rsidRPr="00573C6F">
        <w:rPr>
          <w:rFonts w:ascii="Arial" w:hAnsi="Arial" w:cs="Arial"/>
          <w:sz w:val="20"/>
          <w:szCs w:val="20"/>
        </w:rPr>
        <w:t xml:space="preserve">Zadavatel požaduje po vybraném dodavateli poskytnutí </w:t>
      </w:r>
      <w:r w:rsidRPr="00573C6F">
        <w:rPr>
          <w:rFonts w:ascii="Arial" w:hAnsi="Arial" w:cs="Arial"/>
          <w:b/>
          <w:sz w:val="20"/>
          <w:szCs w:val="20"/>
          <w:u w:val="single"/>
        </w:rPr>
        <w:t>součinnosti</w:t>
      </w:r>
      <w:r w:rsidRPr="00573C6F">
        <w:rPr>
          <w:rFonts w:ascii="Arial" w:hAnsi="Arial" w:cs="Arial"/>
          <w:sz w:val="20"/>
          <w:szCs w:val="20"/>
        </w:rPr>
        <w:t xml:space="preserve"> nezbytné k uzavření smlouvy v rozsahu dále stanoveném v tomto článku zadávací dokumentace a to ve lhůtě nejpozději do </w:t>
      </w:r>
      <w:r w:rsidRPr="00573C6F">
        <w:rPr>
          <w:rFonts w:ascii="Arial" w:hAnsi="Arial" w:cs="Arial"/>
          <w:b/>
          <w:sz w:val="20"/>
          <w:szCs w:val="20"/>
        </w:rPr>
        <w:t>5 pracovních dní</w:t>
      </w:r>
      <w:r w:rsidRPr="00573C6F">
        <w:rPr>
          <w:rFonts w:ascii="Arial" w:hAnsi="Arial" w:cs="Arial"/>
          <w:sz w:val="20"/>
          <w:szCs w:val="20"/>
        </w:rPr>
        <w:t xml:space="preserve"> od doručení výzvy zadavatele. </w:t>
      </w:r>
    </w:p>
    <w:p w14:paraId="7CE4B8F1" w14:textId="77777777" w:rsidR="00E12025" w:rsidRPr="00573C6F" w:rsidRDefault="00E12025" w:rsidP="005032FE">
      <w:pPr>
        <w:widowControl w:val="0"/>
        <w:numPr>
          <w:ilvl w:val="0"/>
          <w:numId w:val="19"/>
        </w:numPr>
        <w:spacing w:before="240" w:after="240"/>
        <w:ind w:left="709" w:hanging="709"/>
        <w:jc w:val="both"/>
        <w:rPr>
          <w:rFonts w:ascii="Arial" w:hAnsi="Arial" w:cs="Arial"/>
          <w:sz w:val="20"/>
          <w:szCs w:val="20"/>
        </w:rPr>
      </w:pPr>
      <w:r w:rsidRPr="00573C6F">
        <w:rPr>
          <w:rFonts w:ascii="Arial" w:hAnsi="Arial" w:cs="Arial"/>
          <w:sz w:val="20"/>
          <w:szCs w:val="20"/>
        </w:rPr>
        <w:t>Zadavatel požaduje po vybraném dodavateli předložení návrhu smlouvy o dílo včetně oceněných soupisů prací, obchodních podmínek zadavatele pro veřejné zakázky na stavební práce v elektronickém originálu podepsaném oprávněnou osobou za dodavatele.</w:t>
      </w:r>
    </w:p>
    <w:p w14:paraId="6D97E617" w14:textId="77777777" w:rsidR="00E12025" w:rsidRPr="00573C6F" w:rsidRDefault="00E12025" w:rsidP="005032FE">
      <w:pPr>
        <w:widowControl w:val="0"/>
        <w:numPr>
          <w:ilvl w:val="0"/>
          <w:numId w:val="19"/>
        </w:numPr>
        <w:spacing w:before="240" w:after="240"/>
        <w:ind w:left="709" w:hanging="709"/>
        <w:jc w:val="both"/>
        <w:rPr>
          <w:rFonts w:ascii="Arial" w:hAnsi="Arial" w:cs="Arial"/>
          <w:sz w:val="20"/>
          <w:szCs w:val="20"/>
        </w:rPr>
      </w:pPr>
      <w:r w:rsidRPr="00573C6F">
        <w:rPr>
          <w:rFonts w:ascii="Arial" w:hAnsi="Arial" w:cs="Arial"/>
          <w:sz w:val="20"/>
          <w:szCs w:val="20"/>
        </w:rPr>
        <w:t xml:space="preserve">Text smlouvy bude vyhotoven zadavatelem a zaslán vybranému dodavateli současně s výzvou k poskytnutí součinnosti. </w:t>
      </w:r>
    </w:p>
    <w:p w14:paraId="7762F9F6" w14:textId="77777777" w:rsidR="00E12025" w:rsidRPr="00573C6F" w:rsidRDefault="00E12025" w:rsidP="005032FE">
      <w:pPr>
        <w:widowControl w:val="0"/>
        <w:numPr>
          <w:ilvl w:val="0"/>
          <w:numId w:val="19"/>
        </w:numPr>
        <w:spacing w:before="240" w:after="240"/>
        <w:ind w:left="709" w:hanging="709"/>
        <w:jc w:val="both"/>
        <w:rPr>
          <w:rFonts w:ascii="Arial" w:hAnsi="Arial" w:cs="Arial"/>
          <w:sz w:val="20"/>
          <w:szCs w:val="20"/>
        </w:rPr>
      </w:pPr>
      <w:r w:rsidRPr="00573C6F">
        <w:rPr>
          <w:rFonts w:ascii="Arial" w:hAnsi="Arial" w:cs="Arial"/>
          <w:sz w:val="20"/>
          <w:szCs w:val="20"/>
        </w:rPr>
        <w:t xml:space="preserve">K poskytnutí součinnosti bude vybraný dodavatel vyzván po rozhodnutí o jeho výběru. </w:t>
      </w:r>
    </w:p>
    <w:p w14:paraId="2B1C4B14" w14:textId="77777777" w:rsidR="00E12025" w:rsidRPr="00573C6F" w:rsidRDefault="00E12025" w:rsidP="005032FE">
      <w:pPr>
        <w:widowControl w:val="0"/>
        <w:numPr>
          <w:ilvl w:val="0"/>
          <w:numId w:val="19"/>
        </w:numPr>
        <w:spacing w:before="240" w:after="240"/>
        <w:ind w:left="709" w:hanging="709"/>
        <w:jc w:val="both"/>
        <w:rPr>
          <w:rFonts w:ascii="Arial" w:hAnsi="Arial" w:cs="Arial"/>
          <w:sz w:val="20"/>
          <w:szCs w:val="20"/>
        </w:rPr>
      </w:pPr>
      <w:r w:rsidRPr="00573C6F">
        <w:rPr>
          <w:rFonts w:ascii="Arial" w:hAnsi="Arial" w:cs="Arial"/>
          <w:sz w:val="20"/>
          <w:szCs w:val="20"/>
        </w:rPr>
        <w:t>Vybraný dodavatel je v rámci plnění „osobou povinnou spolupůsobit při výkonu finanční kontroly“ ve smyslu § 2, písm. e) zákona č. 320/2001 Sb., o finanční kontrole ve veřejné správě a o změně některých zákonů, ve znění pozdějších předpisů.</w:t>
      </w:r>
    </w:p>
    <w:p w14:paraId="777909B7" w14:textId="77777777" w:rsidR="00E12025" w:rsidRPr="00573C6F" w:rsidRDefault="00E12025" w:rsidP="005032FE">
      <w:pPr>
        <w:widowControl w:val="0"/>
        <w:numPr>
          <w:ilvl w:val="0"/>
          <w:numId w:val="19"/>
        </w:numPr>
        <w:spacing w:before="240" w:after="240"/>
        <w:ind w:left="709" w:hanging="709"/>
        <w:jc w:val="both"/>
        <w:rPr>
          <w:rFonts w:ascii="Arial" w:hAnsi="Arial" w:cs="Arial"/>
          <w:sz w:val="20"/>
          <w:szCs w:val="20"/>
        </w:rPr>
      </w:pPr>
      <w:r w:rsidRPr="00573C6F">
        <w:rPr>
          <w:rFonts w:ascii="Arial" w:hAnsi="Arial" w:cs="Arial"/>
          <w:sz w:val="20"/>
          <w:szCs w:val="20"/>
        </w:rPr>
        <w:t>Zadavatel upozorňuje dodavatele, že ve smyslu § 219 zákona a dle § 2 zákona č. 340/2015 Sb., o zvláštních podmínkách účinnosti některých smluv, uveřejňování těchto smluv a o registru smluv (zákon o registru smluv), je zadavatel povinen zveřejnit v zákonem stanovených lhůtách úplné znění uzavřené smlouvy, včetně jejich případných změn a dodatků a po ukončení plnění také výši skutečně uhrazené ceny za plnění smlouvy.</w:t>
      </w:r>
    </w:p>
    <w:p w14:paraId="7976AE4F" w14:textId="4727E776" w:rsidR="00263F43" w:rsidRPr="00573C6F" w:rsidRDefault="00263F43" w:rsidP="005032FE">
      <w:pPr>
        <w:widowControl w:val="0"/>
        <w:numPr>
          <w:ilvl w:val="0"/>
          <w:numId w:val="19"/>
        </w:numPr>
        <w:spacing w:before="240" w:after="240"/>
        <w:ind w:left="709" w:hanging="709"/>
        <w:jc w:val="both"/>
        <w:rPr>
          <w:rFonts w:ascii="Arial" w:hAnsi="Arial" w:cs="Arial"/>
          <w:sz w:val="20"/>
          <w:szCs w:val="20"/>
        </w:rPr>
      </w:pPr>
      <w:r w:rsidRPr="00573C6F">
        <w:rPr>
          <w:rFonts w:ascii="Arial" w:hAnsi="Arial" w:cs="Arial"/>
          <w:sz w:val="20"/>
          <w:szCs w:val="20"/>
        </w:rPr>
        <w:t xml:space="preserve">Zadavatel má zájem zadat veřejnou zakázku v souladu se zásadami sociálně odpovědného zadávání veřejných zakázek, z tohoto důvodu se vybraný dodavatel zavazuje po celou dobu plnění předmětu veřejné zakázky zajistit důstojné pracovní podmínky a bezpečnost práce, </w:t>
      </w:r>
      <w:r w:rsidRPr="00573C6F">
        <w:rPr>
          <w:rFonts w:ascii="Arial" w:hAnsi="Arial" w:cs="Arial"/>
          <w:sz w:val="20"/>
          <w:szCs w:val="20"/>
        </w:rPr>
        <w:lastRenderedPageBreak/>
        <w:t xml:space="preserve">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předmětu veřejné zakázky budou podílet a bez ohledu na to, zda bude plnění předmětu veřejné zakázky prováděno dodavatelem či jeho poddodavatelem. Aspekty sociálně odpovědného zadávání veřejných zakázek jsou zohledněny v návrhu smlouvy. </w:t>
      </w:r>
    </w:p>
    <w:p w14:paraId="60E76B2A" w14:textId="24BFBDF6" w:rsidR="004855B3" w:rsidRPr="00573C6F" w:rsidRDefault="004855B3" w:rsidP="005032FE">
      <w:pPr>
        <w:widowControl w:val="0"/>
        <w:numPr>
          <w:ilvl w:val="0"/>
          <w:numId w:val="19"/>
        </w:numPr>
        <w:spacing w:before="120" w:after="120"/>
        <w:ind w:left="567" w:hanging="567"/>
        <w:jc w:val="both"/>
        <w:rPr>
          <w:rFonts w:ascii="Arial" w:hAnsi="Arial" w:cs="Arial"/>
          <w:sz w:val="20"/>
          <w:szCs w:val="20"/>
        </w:rPr>
      </w:pPr>
      <w:r w:rsidRPr="00573C6F">
        <w:rPr>
          <w:rFonts w:ascii="Arial" w:hAnsi="Arial" w:cs="Arial"/>
          <w:sz w:val="20"/>
          <w:szCs w:val="20"/>
        </w:rPr>
        <w:t xml:space="preserve">Vybraný dodavatel </w:t>
      </w:r>
      <w:r w:rsidRPr="00573C6F">
        <w:rPr>
          <w:rFonts w:ascii="Arial" w:hAnsi="Arial" w:cs="Arial"/>
          <w:b/>
          <w:sz w:val="20"/>
          <w:szCs w:val="20"/>
        </w:rPr>
        <w:t xml:space="preserve">je povinen </w:t>
      </w:r>
      <w:r w:rsidRPr="00573C6F">
        <w:rPr>
          <w:rFonts w:ascii="Arial" w:hAnsi="Arial" w:cs="Arial"/>
          <w:sz w:val="20"/>
          <w:szCs w:val="20"/>
        </w:rPr>
        <w:t xml:space="preserve">splňovat </w:t>
      </w:r>
      <w:r w:rsidRPr="00573C6F">
        <w:rPr>
          <w:rFonts w:ascii="Arial" w:hAnsi="Arial" w:cs="Arial"/>
          <w:b/>
          <w:sz w:val="20"/>
          <w:szCs w:val="20"/>
        </w:rPr>
        <w:t xml:space="preserve">Nařízení Rady (EU) č. 833/2014 </w:t>
      </w:r>
      <w:r w:rsidRPr="00573C6F">
        <w:rPr>
          <w:rFonts w:ascii="Arial" w:hAnsi="Arial" w:cs="Arial"/>
          <w:sz w:val="20"/>
          <w:szCs w:val="20"/>
        </w:rPr>
        <w:t xml:space="preserve">o omezujících opatřeních vzhledem k činnostem Ruska destabilizujícím situaci na Ukrajině, ve znění novely </w:t>
      </w:r>
      <w:r w:rsidRPr="00573C6F">
        <w:rPr>
          <w:rFonts w:ascii="Arial" w:hAnsi="Arial" w:cs="Arial"/>
          <w:b/>
          <w:sz w:val="20"/>
          <w:szCs w:val="20"/>
        </w:rPr>
        <w:t>Nařízení Rady (EU) č. 2022/576</w:t>
      </w:r>
      <w:r w:rsidRPr="00573C6F">
        <w:rPr>
          <w:rFonts w:ascii="Arial" w:hAnsi="Arial" w:cs="Arial"/>
          <w:sz w:val="20"/>
          <w:szCs w:val="20"/>
        </w:rPr>
        <w:t>.</w:t>
      </w:r>
    </w:p>
    <w:tbl>
      <w:tblPr>
        <w:tblW w:w="9222" w:type="dxa"/>
        <w:jc w:val="center"/>
        <w:tblLayout w:type="fixed"/>
        <w:tblLook w:val="0000" w:firstRow="0" w:lastRow="0" w:firstColumn="0" w:lastColumn="0" w:noHBand="0" w:noVBand="0"/>
      </w:tblPr>
      <w:tblGrid>
        <w:gridCol w:w="9222"/>
      </w:tblGrid>
      <w:tr w:rsidR="00E12025" w:rsidRPr="00573C6F" w14:paraId="6F6A6503" w14:textId="77777777" w:rsidTr="00B165C0">
        <w:trPr>
          <w:jc w:val="center"/>
        </w:trPr>
        <w:tc>
          <w:tcPr>
            <w:tcW w:w="9222" w:type="dxa"/>
            <w:shd w:val="clear" w:color="auto" w:fill="FDE9D9"/>
          </w:tcPr>
          <w:p w14:paraId="5909FE37" w14:textId="67B937B6" w:rsidR="00E12025" w:rsidRPr="00573C6F" w:rsidRDefault="00E12025" w:rsidP="005032FE">
            <w:pPr>
              <w:pStyle w:val="Nadpis1"/>
              <w:keepNext w:val="0"/>
              <w:widowControl w:val="0"/>
              <w:spacing w:before="120" w:after="120"/>
              <w:ind w:left="431" w:hanging="431"/>
              <w:jc w:val="center"/>
              <w:rPr>
                <w:rFonts w:ascii="Arial" w:hAnsi="Arial" w:cs="Arial"/>
                <w:b/>
                <w:sz w:val="20"/>
                <w:szCs w:val="20"/>
                <w:lang w:val="cs-CZ"/>
              </w:rPr>
            </w:pPr>
            <w:bookmarkStart w:id="70" w:name="_21._Údaje_o"/>
            <w:bookmarkStart w:id="71" w:name="_Toc29465860"/>
            <w:bookmarkStart w:id="72" w:name="_Toc31269489"/>
            <w:bookmarkEnd w:id="70"/>
            <w:r w:rsidRPr="00573C6F">
              <w:rPr>
                <w:rFonts w:ascii="Arial" w:hAnsi="Arial" w:cs="Arial"/>
                <w:b/>
                <w:sz w:val="20"/>
                <w:szCs w:val="20"/>
                <w:lang w:val="cs-CZ"/>
              </w:rPr>
              <w:t xml:space="preserve">21. Údaje o přístupu k zadávací dokumentaci a </w:t>
            </w:r>
            <w:bookmarkEnd w:id="71"/>
            <w:r w:rsidRPr="00573C6F">
              <w:rPr>
                <w:rFonts w:ascii="Arial" w:hAnsi="Arial" w:cs="Arial"/>
                <w:b/>
                <w:sz w:val="20"/>
                <w:szCs w:val="20"/>
                <w:lang w:val="cs-CZ"/>
              </w:rPr>
              <w:t>identifikace osob odlišných od zadavatele podílejících se na zadávací dokumentaci</w:t>
            </w:r>
            <w:bookmarkEnd w:id="72"/>
          </w:p>
        </w:tc>
      </w:tr>
    </w:tbl>
    <w:p w14:paraId="5FB2068B" w14:textId="77777777" w:rsidR="00E12025" w:rsidRPr="00573C6F" w:rsidRDefault="00E12025" w:rsidP="005032FE">
      <w:pPr>
        <w:widowControl w:val="0"/>
        <w:numPr>
          <w:ilvl w:val="0"/>
          <w:numId w:val="14"/>
        </w:numPr>
        <w:tabs>
          <w:tab w:val="left" w:pos="0"/>
          <w:tab w:val="left" w:pos="709"/>
        </w:tabs>
        <w:spacing w:before="240" w:after="240"/>
        <w:ind w:left="709" w:hanging="709"/>
        <w:jc w:val="both"/>
        <w:rPr>
          <w:rFonts w:ascii="Arial" w:hAnsi="Arial" w:cs="Arial"/>
          <w:sz w:val="20"/>
          <w:szCs w:val="20"/>
        </w:rPr>
      </w:pPr>
      <w:r w:rsidRPr="00573C6F">
        <w:rPr>
          <w:rFonts w:ascii="Arial" w:hAnsi="Arial" w:cs="Arial"/>
          <w:sz w:val="20"/>
          <w:szCs w:val="20"/>
        </w:rPr>
        <w:t>Ve smyslu  ustanovení § 53 odst. 3 zákona uveřejnil zadavatel zadávací dokumentaci k této veřejné zakázce na svém profilu zadavatele v plném rozsahu, přičemž zveřejní i všechna vysvětlení zadávací dokumentace poskytnuté dodavatelům na svém profilu zadavatele.</w:t>
      </w:r>
    </w:p>
    <w:p w14:paraId="4BB1F669" w14:textId="77777777" w:rsidR="00E12025" w:rsidRPr="00573C6F" w:rsidRDefault="00E12025" w:rsidP="005032FE">
      <w:pPr>
        <w:widowControl w:val="0"/>
        <w:numPr>
          <w:ilvl w:val="0"/>
          <w:numId w:val="14"/>
        </w:numPr>
        <w:tabs>
          <w:tab w:val="left" w:pos="0"/>
          <w:tab w:val="left" w:pos="709"/>
        </w:tabs>
        <w:spacing w:before="240" w:after="240"/>
        <w:ind w:left="709" w:hanging="709"/>
        <w:jc w:val="both"/>
        <w:rPr>
          <w:rFonts w:ascii="Arial" w:hAnsi="Arial" w:cs="Arial"/>
          <w:sz w:val="20"/>
          <w:szCs w:val="20"/>
        </w:rPr>
      </w:pPr>
      <w:r w:rsidRPr="00573C6F">
        <w:rPr>
          <w:rFonts w:ascii="Arial" w:hAnsi="Arial" w:cs="Arial"/>
          <w:sz w:val="20"/>
          <w:szCs w:val="20"/>
        </w:rPr>
        <w:t>Zadavatel v souladu s § 36 odst. 4 zákona sděluje všem dodavatelům, že zadávací dokumentaci obsahující zadávací podmínky, podmínky účasti v zadávacím řízení, podmínky průběhu zadávacího řízení, pravidla pro hodnocení nabídek a obchodní podmínky, zpracovali pro zadavatele dle jeho pokynů pouze zaměstnanci zadavatele.</w:t>
      </w:r>
    </w:p>
    <w:p w14:paraId="0546F3EA" w14:textId="2F4FF712" w:rsidR="00E12025" w:rsidRPr="00573C6F" w:rsidRDefault="00E12025" w:rsidP="005032FE">
      <w:pPr>
        <w:widowControl w:val="0"/>
        <w:numPr>
          <w:ilvl w:val="0"/>
          <w:numId w:val="14"/>
        </w:numPr>
        <w:tabs>
          <w:tab w:val="left" w:pos="0"/>
          <w:tab w:val="left" w:pos="709"/>
        </w:tabs>
        <w:spacing w:before="240" w:after="240"/>
        <w:ind w:left="709" w:hanging="709"/>
        <w:jc w:val="both"/>
        <w:rPr>
          <w:rFonts w:ascii="Arial" w:hAnsi="Arial" w:cs="Arial"/>
          <w:sz w:val="20"/>
          <w:szCs w:val="20"/>
        </w:rPr>
      </w:pPr>
      <w:r w:rsidRPr="00573C6F">
        <w:rPr>
          <w:rFonts w:ascii="Arial" w:hAnsi="Arial" w:cs="Arial"/>
          <w:sz w:val="20"/>
          <w:szCs w:val="20"/>
        </w:rPr>
        <w:t>Ve smyslu § 36 odst. 4 zákona zadavatel dále deklaruje, že technické podmínky veřejné zakázky na stavební práce, které jsou stanoveny projektovou dokumentací veřejné zakázky na stavební práce a soupisy stavebních prací, dodávek a služeb s výkazem výměr</w:t>
      </w:r>
      <w:r w:rsidR="00C407C6" w:rsidRPr="00573C6F">
        <w:rPr>
          <w:rFonts w:ascii="Arial" w:hAnsi="Arial" w:cs="Arial"/>
          <w:sz w:val="20"/>
          <w:szCs w:val="20"/>
        </w:rPr>
        <w:t xml:space="preserve">: </w:t>
      </w:r>
      <w:r w:rsidR="00706142" w:rsidRPr="00573C6F">
        <w:rPr>
          <w:rFonts w:ascii="Arial" w:hAnsi="Arial" w:cs="Arial"/>
          <w:b/>
          <w:sz w:val="20"/>
          <w:szCs w:val="20"/>
        </w:rPr>
        <w:t>„</w:t>
      </w:r>
      <w:r w:rsidR="00706142" w:rsidRPr="00573C6F">
        <w:rPr>
          <w:rFonts w:ascii="Arial" w:eastAsiaTheme="minorHAnsi" w:hAnsi="Arial" w:cs="Arial"/>
          <w:b/>
          <w:bCs/>
          <w:sz w:val="20"/>
          <w:szCs w:val="20"/>
          <w:lang w:eastAsia="en-US"/>
        </w:rPr>
        <w:t xml:space="preserve">III/40615 Dobrá Voda - most </w:t>
      </w:r>
      <w:proofErr w:type="spellStart"/>
      <w:r w:rsidR="00706142" w:rsidRPr="00573C6F">
        <w:rPr>
          <w:rFonts w:ascii="Arial" w:eastAsiaTheme="minorHAnsi" w:hAnsi="Arial" w:cs="Arial"/>
          <w:b/>
          <w:bCs/>
          <w:sz w:val="20"/>
          <w:szCs w:val="20"/>
          <w:lang w:eastAsia="en-US"/>
        </w:rPr>
        <w:t>ev.č</w:t>
      </w:r>
      <w:proofErr w:type="spellEnd"/>
      <w:r w:rsidR="00706142" w:rsidRPr="00573C6F">
        <w:rPr>
          <w:rFonts w:ascii="Arial" w:eastAsiaTheme="minorHAnsi" w:hAnsi="Arial" w:cs="Arial"/>
          <w:b/>
          <w:bCs/>
          <w:sz w:val="20"/>
          <w:szCs w:val="20"/>
          <w:lang w:eastAsia="en-US"/>
        </w:rPr>
        <w:t>. 40615-1</w:t>
      </w:r>
      <w:r w:rsidR="00706142" w:rsidRPr="00573C6F">
        <w:rPr>
          <w:rFonts w:ascii="Arial" w:hAnsi="Arial" w:cs="Arial"/>
          <w:b/>
          <w:sz w:val="20"/>
          <w:szCs w:val="20"/>
        </w:rPr>
        <w:t>“</w:t>
      </w:r>
      <w:r w:rsidR="00706142" w:rsidRPr="00573C6F">
        <w:rPr>
          <w:rFonts w:ascii="Arial" w:hAnsi="Arial" w:cs="Arial"/>
          <w:sz w:val="20"/>
          <w:szCs w:val="20"/>
        </w:rPr>
        <w:t xml:space="preserve"> (dále projektové dokumentace), kterou vypracovala společnost Projekční kancelář PRIS spol. s r.o., IČO: 46974806, se sídlem Osová 20, 625 00 Brno a </w:t>
      </w:r>
      <w:r w:rsidR="00706142" w:rsidRPr="00573C6F">
        <w:rPr>
          <w:rFonts w:ascii="Arial" w:hAnsi="Arial" w:cs="Arial"/>
          <w:b/>
          <w:sz w:val="20"/>
          <w:szCs w:val="20"/>
        </w:rPr>
        <w:t>„</w:t>
      </w:r>
      <w:r w:rsidR="00706142" w:rsidRPr="00573C6F">
        <w:rPr>
          <w:rFonts w:ascii="Arial" w:eastAsiaTheme="minorHAnsi" w:hAnsi="Arial" w:cs="Arial"/>
          <w:b/>
          <w:bCs/>
          <w:sz w:val="20"/>
          <w:szCs w:val="20"/>
          <w:lang w:eastAsia="en-US"/>
        </w:rPr>
        <w:t>III/40614 Mrákotín průtah, km 0,000-1,730</w:t>
      </w:r>
      <w:r w:rsidR="00706142" w:rsidRPr="00573C6F">
        <w:rPr>
          <w:rFonts w:ascii="Arial" w:hAnsi="Arial" w:cs="Arial"/>
          <w:b/>
          <w:sz w:val="20"/>
          <w:szCs w:val="20"/>
        </w:rPr>
        <w:t>“</w:t>
      </w:r>
      <w:r w:rsidR="00706142" w:rsidRPr="00573C6F">
        <w:rPr>
          <w:rFonts w:ascii="Arial" w:hAnsi="Arial" w:cs="Arial"/>
          <w:sz w:val="20"/>
          <w:szCs w:val="20"/>
        </w:rPr>
        <w:t xml:space="preserve"> (dále projektové dokumentace), kterou vypracovala společnost ADVISIA s.r.o., IČO: 24668613, se sídlem Pernerova 659/31a, 186 00 Praha 8</w:t>
      </w:r>
      <w:r w:rsidR="00C407C6" w:rsidRPr="00573C6F">
        <w:rPr>
          <w:rFonts w:ascii="Arial" w:hAnsi="Arial" w:cs="Arial"/>
          <w:sz w:val="20"/>
          <w:szCs w:val="20"/>
        </w:rPr>
        <w:t>.</w:t>
      </w:r>
      <w:r w:rsidRPr="00573C6F">
        <w:rPr>
          <w:rFonts w:ascii="Arial" w:hAnsi="Arial" w:cs="Arial"/>
          <w:sz w:val="20"/>
          <w:szCs w:val="20"/>
        </w:rPr>
        <w:t xml:space="preserve"> Úplná projektová dokumentace pro provádění stavby a soupisy prací jsou </w:t>
      </w:r>
      <w:r w:rsidRPr="00573C6F">
        <w:rPr>
          <w:rFonts w:ascii="Arial" w:hAnsi="Arial" w:cs="Arial"/>
          <w:b/>
          <w:sz w:val="20"/>
          <w:szCs w:val="20"/>
        </w:rPr>
        <w:t>přílohami A1 a A2</w:t>
      </w:r>
      <w:r w:rsidRPr="00573C6F">
        <w:rPr>
          <w:rFonts w:ascii="Arial" w:hAnsi="Arial" w:cs="Arial"/>
          <w:sz w:val="20"/>
          <w:szCs w:val="20"/>
        </w:rPr>
        <w:t xml:space="preserve"> této zadávací dokumentace.</w:t>
      </w:r>
    </w:p>
    <w:tbl>
      <w:tblPr>
        <w:tblW w:w="9072" w:type="dxa"/>
        <w:tblLayout w:type="fixed"/>
        <w:tblLook w:val="0000" w:firstRow="0" w:lastRow="0" w:firstColumn="0" w:lastColumn="0" w:noHBand="0" w:noVBand="0"/>
      </w:tblPr>
      <w:tblGrid>
        <w:gridCol w:w="9072"/>
      </w:tblGrid>
      <w:tr w:rsidR="00E12025" w:rsidRPr="00573C6F" w14:paraId="6368BFD7" w14:textId="77777777" w:rsidTr="0087082B">
        <w:tc>
          <w:tcPr>
            <w:tcW w:w="9072" w:type="dxa"/>
            <w:shd w:val="clear" w:color="auto" w:fill="FDE9D9"/>
          </w:tcPr>
          <w:p w14:paraId="0E07FC5A"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73" w:name="_22._Způsob_oznámení"/>
            <w:bookmarkStart w:id="74" w:name="_Toc29465861"/>
            <w:bookmarkStart w:id="75" w:name="_Toc31269490"/>
            <w:bookmarkEnd w:id="73"/>
            <w:r w:rsidRPr="00573C6F">
              <w:rPr>
                <w:rFonts w:ascii="Arial" w:hAnsi="Arial" w:cs="Arial"/>
                <w:b/>
                <w:sz w:val="20"/>
                <w:szCs w:val="20"/>
                <w:lang w:val="cs-CZ"/>
              </w:rPr>
              <w:t>22. Způsob oznámení o vyloučení účastníka zadávacího řízení</w:t>
            </w:r>
            <w:bookmarkEnd w:id="74"/>
            <w:bookmarkEnd w:id="75"/>
          </w:p>
        </w:tc>
      </w:tr>
    </w:tbl>
    <w:p w14:paraId="44948F52" w14:textId="77777777" w:rsidR="00E12025" w:rsidRPr="00573C6F" w:rsidRDefault="00E12025" w:rsidP="005032FE">
      <w:pPr>
        <w:widowControl w:val="0"/>
        <w:overflowPunct w:val="0"/>
        <w:autoSpaceDE w:val="0"/>
        <w:autoSpaceDN w:val="0"/>
        <w:adjustRightInd w:val="0"/>
        <w:spacing w:before="240" w:after="240"/>
        <w:jc w:val="both"/>
        <w:textAlignment w:val="baseline"/>
        <w:rPr>
          <w:rFonts w:ascii="Arial" w:hAnsi="Arial" w:cs="Arial"/>
          <w:sz w:val="20"/>
          <w:szCs w:val="20"/>
        </w:rPr>
      </w:pPr>
      <w:r w:rsidRPr="00573C6F">
        <w:rPr>
          <w:rFonts w:ascii="Arial" w:hAnsi="Arial" w:cs="Arial"/>
          <w:sz w:val="20"/>
          <w:szCs w:val="20"/>
        </w:rPr>
        <w:t xml:space="preserve">Zadavatel si vyhrazuje, že oznámení o vyloučení účastníka zadávacího řízení uveřejní na svém profilu zadavatele. Takto zveřejněné oznámení se považuje za doručené, a to okamžikem uveřejnění. </w:t>
      </w:r>
    </w:p>
    <w:tbl>
      <w:tblPr>
        <w:tblW w:w="9072" w:type="dxa"/>
        <w:tblLayout w:type="fixed"/>
        <w:tblLook w:val="0000" w:firstRow="0" w:lastRow="0" w:firstColumn="0" w:lastColumn="0" w:noHBand="0" w:noVBand="0"/>
      </w:tblPr>
      <w:tblGrid>
        <w:gridCol w:w="9072"/>
      </w:tblGrid>
      <w:tr w:rsidR="00E12025" w:rsidRPr="00573C6F" w14:paraId="641AA265" w14:textId="77777777" w:rsidTr="0087082B">
        <w:tc>
          <w:tcPr>
            <w:tcW w:w="9072" w:type="dxa"/>
            <w:shd w:val="clear" w:color="auto" w:fill="FDE9D9"/>
          </w:tcPr>
          <w:p w14:paraId="124B0C11"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76" w:name="_23._Způsob_oznámení"/>
            <w:bookmarkStart w:id="77" w:name="_Toc29465862"/>
            <w:bookmarkStart w:id="78" w:name="_Toc31269491"/>
            <w:bookmarkEnd w:id="76"/>
            <w:r w:rsidRPr="00573C6F">
              <w:rPr>
                <w:rFonts w:ascii="Arial" w:hAnsi="Arial" w:cs="Arial"/>
                <w:b/>
                <w:sz w:val="20"/>
                <w:szCs w:val="20"/>
                <w:lang w:val="cs-CZ"/>
              </w:rPr>
              <w:t>23. Způsob oznámení výběru dodavatele ve zjednodušeném podlimitním řízení</w:t>
            </w:r>
            <w:bookmarkEnd w:id="77"/>
            <w:bookmarkEnd w:id="78"/>
          </w:p>
        </w:tc>
      </w:tr>
    </w:tbl>
    <w:p w14:paraId="6CD4DBB3" w14:textId="77777777" w:rsidR="00E12025" w:rsidRPr="00573C6F" w:rsidRDefault="00E12025" w:rsidP="005032FE">
      <w:pPr>
        <w:widowControl w:val="0"/>
        <w:overflowPunct w:val="0"/>
        <w:autoSpaceDE w:val="0"/>
        <w:autoSpaceDN w:val="0"/>
        <w:adjustRightInd w:val="0"/>
        <w:spacing w:before="240" w:after="240"/>
        <w:jc w:val="both"/>
        <w:textAlignment w:val="baseline"/>
        <w:rPr>
          <w:rFonts w:ascii="Arial" w:hAnsi="Arial" w:cs="Arial"/>
          <w:sz w:val="20"/>
          <w:szCs w:val="20"/>
        </w:rPr>
      </w:pPr>
      <w:r w:rsidRPr="00573C6F">
        <w:rPr>
          <w:rFonts w:ascii="Arial" w:hAnsi="Arial" w:cs="Arial"/>
          <w:sz w:val="20"/>
          <w:szCs w:val="20"/>
        </w:rPr>
        <w:t xml:space="preserve">Zadavatel si vyhrazuje, že oznámení o výběru dodavatele uveřejní do 5 pracovních dnů po vydání rozhodnutí na svém profilu zadavatele. Takto zveřejněné oznámení se považuje za doručené všem účastníkům zadávacího řízení, a to okamžikem uveřejnění. </w:t>
      </w:r>
    </w:p>
    <w:tbl>
      <w:tblPr>
        <w:tblW w:w="9072" w:type="dxa"/>
        <w:tblLayout w:type="fixed"/>
        <w:tblLook w:val="0000" w:firstRow="0" w:lastRow="0" w:firstColumn="0" w:lastColumn="0" w:noHBand="0" w:noVBand="0"/>
      </w:tblPr>
      <w:tblGrid>
        <w:gridCol w:w="9072"/>
      </w:tblGrid>
      <w:tr w:rsidR="00E12025" w:rsidRPr="00573C6F" w14:paraId="5BC5F02F" w14:textId="77777777" w:rsidTr="0087082B">
        <w:tc>
          <w:tcPr>
            <w:tcW w:w="9072" w:type="dxa"/>
            <w:shd w:val="clear" w:color="auto" w:fill="FDE9D9"/>
          </w:tcPr>
          <w:p w14:paraId="3CFD4828" w14:textId="77777777" w:rsidR="00E12025" w:rsidRPr="00573C6F" w:rsidRDefault="00E12025" w:rsidP="005032FE">
            <w:pPr>
              <w:pStyle w:val="Nadpis1"/>
              <w:keepNext w:val="0"/>
              <w:widowControl w:val="0"/>
              <w:spacing w:before="200" w:after="200"/>
              <w:ind w:left="431" w:hanging="431"/>
              <w:jc w:val="center"/>
              <w:rPr>
                <w:rFonts w:ascii="Arial" w:hAnsi="Arial" w:cs="Arial"/>
                <w:b/>
                <w:sz w:val="20"/>
                <w:szCs w:val="20"/>
              </w:rPr>
            </w:pPr>
            <w:bookmarkStart w:id="79" w:name="_22._Další_části"/>
            <w:bookmarkStart w:id="80" w:name="_Toc29465863"/>
            <w:bookmarkStart w:id="81" w:name="_Toc31269492"/>
            <w:bookmarkEnd w:id="79"/>
            <w:r w:rsidRPr="00573C6F">
              <w:rPr>
                <w:rFonts w:ascii="Arial" w:hAnsi="Arial" w:cs="Arial"/>
                <w:b/>
                <w:sz w:val="20"/>
                <w:szCs w:val="20"/>
                <w:lang w:val="cs-CZ"/>
              </w:rPr>
              <w:t>24. Další části zadávací dokumentace - přílohy</w:t>
            </w:r>
            <w:bookmarkEnd w:id="80"/>
            <w:bookmarkEnd w:id="81"/>
          </w:p>
        </w:tc>
      </w:tr>
    </w:tbl>
    <w:p w14:paraId="539C2A1E" w14:textId="77777777" w:rsidR="00E12025" w:rsidRPr="00573C6F" w:rsidRDefault="00E12025" w:rsidP="005032FE">
      <w:pPr>
        <w:widowControl w:val="0"/>
        <w:numPr>
          <w:ilvl w:val="0"/>
          <w:numId w:val="11"/>
        </w:numPr>
        <w:spacing w:before="120" w:after="120"/>
        <w:ind w:hanging="720"/>
        <w:jc w:val="both"/>
        <w:rPr>
          <w:rFonts w:ascii="Arial" w:hAnsi="Arial" w:cs="Arial"/>
          <w:b/>
          <w:sz w:val="20"/>
          <w:szCs w:val="20"/>
        </w:rPr>
      </w:pPr>
      <w:r w:rsidRPr="00573C6F">
        <w:rPr>
          <w:rFonts w:ascii="Arial" w:hAnsi="Arial" w:cs="Arial"/>
          <w:b/>
          <w:sz w:val="20"/>
          <w:szCs w:val="20"/>
        </w:rPr>
        <w:t>Přílohy zadávací dokumentace – technické podmínky a specifikace</w:t>
      </w:r>
    </w:p>
    <w:tbl>
      <w:tblPr>
        <w:tblW w:w="8679" w:type="dxa"/>
        <w:tblInd w:w="675" w:type="dxa"/>
        <w:tblLayout w:type="fixed"/>
        <w:tblLook w:val="0000" w:firstRow="0" w:lastRow="0" w:firstColumn="0" w:lastColumn="0" w:noHBand="0" w:noVBand="0"/>
      </w:tblPr>
      <w:tblGrid>
        <w:gridCol w:w="1985"/>
        <w:gridCol w:w="6694"/>
      </w:tblGrid>
      <w:tr w:rsidR="00E12025" w:rsidRPr="00573C6F" w14:paraId="42CB1D8E" w14:textId="77777777" w:rsidTr="00B165C0">
        <w:tc>
          <w:tcPr>
            <w:tcW w:w="1985" w:type="dxa"/>
            <w:shd w:val="clear" w:color="auto" w:fill="auto"/>
          </w:tcPr>
          <w:p w14:paraId="2908A215" w14:textId="77777777" w:rsidR="00E12025" w:rsidRPr="00573C6F" w:rsidRDefault="00E12025" w:rsidP="005032FE">
            <w:pPr>
              <w:widowControl w:val="0"/>
              <w:spacing w:before="120" w:after="120"/>
              <w:ind w:left="317"/>
              <w:jc w:val="both"/>
              <w:rPr>
                <w:rFonts w:ascii="Arial" w:hAnsi="Arial" w:cs="Arial"/>
                <w:sz w:val="20"/>
                <w:szCs w:val="20"/>
              </w:rPr>
            </w:pPr>
            <w:r w:rsidRPr="00573C6F">
              <w:rPr>
                <w:rFonts w:ascii="Arial" w:hAnsi="Arial" w:cs="Arial"/>
                <w:sz w:val="20"/>
                <w:szCs w:val="20"/>
              </w:rPr>
              <w:t>Příloha A1</w:t>
            </w:r>
          </w:p>
        </w:tc>
        <w:tc>
          <w:tcPr>
            <w:tcW w:w="6694" w:type="dxa"/>
            <w:shd w:val="clear" w:color="auto" w:fill="auto"/>
          </w:tcPr>
          <w:p w14:paraId="4B3EC9A8" w14:textId="77777777" w:rsidR="00E12025" w:rsidRPr="00573C6F" w:rsidRDefault="00E12025" w:rsidP="005032FE">
            <w:pPr>
              <w:widowControl w:val="0"/>
              <w:spacing w:before="120" w:after="120"/>
              <w:jc w:val="both"/>
              <w:rPr>
                <w:rFonts w:ascii="Arial" w:hAnsi="Arial" w:cs="Arial"/>
                <w:sz w:val="20"/>
                <w:szCs w:val="20"/>
              </w:rPr>
            </w:pPr>
            <w:r w:rsidRPr="00573C6F">
              <w:rPr>
                <w:rFonts w:ascii="Arial" w:hAnsi="Arial" w:cs="Arial"/>
                <w:sz w:val="20"/>
                <w:szCs w:val="20"/>
              </w:rPr>
              <w:t>Projektová dokumentace</w:t>
            </w:r>
          </w:p>
        </w:tc>
      </w:tr>
      <w:tr w:rsidR="00E12025" w:rsidRPr="00573C6F" w14:paraId="0C919ED0" w14:textId="77777777" w:rsidTr="00B165C0">
        <w:tc>
          <w:tcPr>
            <w:tcW w:w="1985" w:type="dxa"/>
            <w:shd w:val="clear" w:color="auto" w:fill="auto"/>
          </w:tcPr>
          <w:p w14:paraId="05399D2B" w14:textId="48E497EC" w:rsidR="00E12025" w:rsidRPr="00573C6F" w:rsidRDefault="00E12025" w:rsidP="005032FE">
            <w:pPr>
              <w:widowControl w:val="0"/>
              <w:spacing w:before="120" w:after="120"/>
              <w:ind w:left="317"/>
              <w:jc w:val="both"/>
              <w:rPr>
                <w:rFonts w:ascii="Arial" w:hAnsi="Arial" w:cs="Arial"/>
                <w:sz w:val="20"/>
                <w:szCs w:val="20"/>
              </w:rPr>
            </w:pPr>
            <w:r w:rsidRPr="00573C6F">
              <w:rPr>
                <w:rFonts w:ascii="Arial" w:hAnsi="Arial" w:cs="Arial"/>
                <w:sz w:val="20"/>
                <w:szCs w:val="20"/>
              </w:rPr>
              <w:t>Příloha A2</w:t>
            </w:r>
            <w:r w:rsidR="001B79AA" w:rsidRPr="00573C6F">
              <w:rPr>
                <w:rFonts w:ascii="Arial" w:hAnsi="Arial" w:cs="Arial"/>
                <w:sz w:val="20"/>
                <w:szCs w:val="20"/>
              </w:rPr>
              <w:t>-1</w:t>
            </w:r>
          </w:p>
        </w:tc>
        <w:tc>
          <w:tcPr>
            <w:tcW w:w="6694" w:type="dxa"/>
            <w:shd w:val="clear" w:color="auto" w:fill="auto"/>
          </w:tcPr>
          <w:p w14:paraId="0E4F202A" w14:textId="0436E8C7" w:rsidR="00E12025" w:rsidRPr="00573C6F" w:rsidRDefault="00E12025" w:rsidP="00622522">
            <w:pPr>
              <w:widowControl w:val="0"/>
              <w:spacing w:before="120" w:after="120"/>
              <w:jc w:val="both"/>
              <w:rPr>
                <w:rFonts w:ascii="Arial" w:hAnsi="Arial" w:cs="Arial"/>
                <w:sz w:val="20"/>
                <w:szCs w:val="20"/>
              </w:rPr>
            </w:pPr>
            <w:r w:rsidRPr="00573C6F">
              <w:rPr>
                <w:rFonts w:ascii="Arial" w:hAnsi="Arial" w:cs="Arial"/>
                <w:sz w:val="20"/>
                <w:szCs w:val="20"/>
              </w:rPr>
              <w:t xml:space="preserve">Soupis prací </w:t>
            </w:r>
            <w:r w:rsidR="00706142" w:rsidRPr="00573C6F">
              <w:rPr>
                <w:rFonts w:ascii="Arial" w:hAnsi="Arial" w:cs="Arial"/>
                <w:sz w:val="20"/>
                <w:szCs w:val="20"/>
              </w:rPr>
              <w:t xml:space="preserve">III/40614 Mrákotín průtah, km </w:t>
            </w:r>
            <w:del w:id="82" w:author="Kostelecká Miluše" w:date="2024-01-28T21:48:00Z">
              <w:r w:rsidR="00706142" w:rsidRPr="00573C6F" w:rsidDel="00622522">
                <w:rPr>
                  <w:rFonts w:ascii="Arial" w:hAnsi="Arial" w:cs="Arial"/>
                  <w:sz w:val="20"/>
                  <w:szCs w:val="20"/>
                </w:rPr>
                <w:delText>0,303</w:delText>
              </w:r>
            </w:del>
            <w:ins w:id="83" w:author="Kostelecká Miluše" w:date="2024-01-28T21:48:00Z">
              <w:r w:rsidR="00622522">
                <w:rPr>
                  <w:rFonts w:ascii="Arial" w:hAnsi="Arial" w:cs="Arial"/>
                  <w:sz w:val="20"/>
                  <w:szCs w:val="20"/>
                </w:rPr>
                <w:t>0,000</w:t>
              </w:r>
            </w:ins>
            <w:r w:rsidR="00706142" w:rsidRPr="00573C6F">
              <w:rPr>
                <w:rFonts w:ascii="Arial" w:hAnsi="Arial" w:cs="Arial"/>
                <w:sz w:val="20"/>
                <w:szCs w:val="20"/>
              </w:rPr>
              <w:t>-1,730</w:t>
            </w:r>
          </w:p>
        </w:tc>
      </w:tr>
      <w:tr w:rsidR="001B79AA" w:rsidRPr="00573C6F" w14:paraId="3DE783C1" w14:textId="77777777" w:rsidTr="00B165C0">
        <w:tc>
          <w:tcPr>
            <w:tcW w:w="1985" w:type="dxa"/>
            <w:shd w:val="clear" w:color="auto" w:fill="auto"/>
          </w:tcPr>
          <w:p w14:paraId="51762FFA" w14:textId="0A73FAA0" w:rsidR="001B79AA" w:rsidRPr="00573C6F" w:rsidRDefault="001B79AA" w:rsidP="001B79AA">
            <w:pPr>
              <w:widowControl w:val="0"/>
              <w:spacing w:before="120" w:after="120"/>
              <w:ind w:left="317"/>
              <w:jc w:val="both"/>
              <w:rPr>
                <w:rFonts w:ascii="Arial" w:hAnsi="Arial" w:cs="Arial"/>
                <w:sz w:val="20"/>
                <w:szCs w:val="20"/>
              </w:rPr>
            </w:pPr>
            <w:r w:rsidRPr="00573C6F">
              <w:rPr>
                <w:rFonts w:ascii="Arial" w:hAnsi="Arial" w:cs="Arial"/>
                <w:sz w:val="20"/>
                <w:szCs w:val="20"/>
              </w:rPr>
              <w:t>Příloha A2-2</w:t>
            </w:r>
          </w:p>
        </w:tc>
        <w:tc>
          <w:tcPr>
            <w:tcW w:w="6694" w:type="dxa"/>
            <w:shd w:val="clear" w:color="auto" w:fill="auto"/>
          </w:tcPr>
          <w:p w14:paraId="3E1B71BF" w14:textId="7939591D" w:rsidR="001B79AA" w:rsidRPr="00573C6F" w:rsidRDefault="001B79AA" w:rsidP="001B79AA">
            <w:pPr>
              <w:widowControl w:val="0"/>
              <w:spacing w:before="120" w:after="120"/>
              <w:jc w:val="both"/>
              <w:rPr>
                <w:rFonts w:ascii="Arial" w:hAnsi="Arial" w:cs="Arial"/>
                <w:sz w:val="20"/>
                <w:szCs w:val="20"/>
              </w:rPr>
            </w:pPr>
            <w:r w:rsidRPr="00573C6F">
              <w:rPr>
                <w:rFonts w:ascii="Arial" w:hAnsi="Arial" w:cs="Arial"/>
                <w:sz w:val="20"/>
                <w:szCs w:val="20"/>
              </w:rPr>
              <w:t xml:space="preserve">Soupis prací </w:t>
            </w:r>
            <w:r w:rsidR="00706142" w:rsidRPr="00573C6F">
              <w:rPr>
                <w:rFonts w:ascii="Arial" w:hAnsi="Arial" w:cs="Arial"/>
                <w:sz w:val="20"/>
                <w:szCs w:val="20"/>
              </w:rPr>
              <w:t xml:space="preserve">III/40615 Dobrá Voda - most </w:t>
            </w:r>
            <w:proofErr w:type="spellStart"/>
            <w:r w:rsidR="00706142" w:rsidRPr="00573C6F">
              <w:rPr>
                <w:rFonts w:ascii="Arial" w:hAnsi="Arial" w:cs="Arial"/>
                <w:sz w:val="20"/>
                <w:szCs w:val="20"/>
              </w:rPr>
              <w:t>ev.č</w:t>
            </w:r>
            <w:proofErr w:type="spellEnd"/>
            <w:r w:rsidR="00706142" w:rsidRPr="00573C6F">
              <w:rPr>
                <w:rFonts w:ascii="Arial" w:hAnsi="Arial" w:cs="Arial"/>
                <w:sz w:val="20"/>
                <w:szCs w:val="20"/>
              </w:rPr>
              <w:t>. 40615-1</w:t>
            </w:r>
            <w:r w:rsidRPr="00573C6F">
              <w:rPr>
                <w:rFonts w:ascii="Arial" w:hAnsi="Arial" w:cs="Arial"/>
                <w:sz w:val="20"/>
                <w:szCs w:val="20"/>
              </w:rPr>
              <w:t xml:space="preserve"> </w:t>
            </w:r>
          </w:p>
        </w:tc>
      </w:tr>
      <w:tr w:rsidR="001B79AA" w:rsidRPr="00573C6F" w14:paraId="0148857B" w14:textId="77777777" w:rsidTr="00B165C0">
        <w:tc>
          <w:tcPr>
            <w:tcW w:w="1985" w:type="dxa"/>
            <w:shd w:val="clear" w:color="auto" w:fill="auto"/>
          </w:tcPr>
          <w:p w14:paraId="498643D7" w14:textId="77777777" w:rsidR="001B79AA" w:rsidRPr="00573C6F" w:rsidRDefault="001B79AA" w:rsidP="001B79AA">
            <w:pPr>
              <w:widowControl w:val="0"/>
              <w:spacing w:before="120" w:after="120"/>
              <w:ind w:left="317"/>
              <w:jc w:val="both"/>
              <w:rPr>
                <w:rFonts w:ascii="Arial" w:hAnsi="Arial" w:cs="Arial"/>
                <w:sz w:val="20"/>
                <w:szCs w:val="20"/>
              </w:rPr>
            </w:pPr>
            <w:r w:rsidRPr="00573C6F">
              <w:rPr>
                <w:rFonts w:ascii="Arial" w:hAnsi="Arial" w:cs="Arial"/>
                <w:sz w:val="20"/>
                <w:szCs w:val="20"/>
              </w:rPr>
              <w:lastRenderedPageBreak/>
              <w:t>Příloha A3</w:t>
            </w:r>
          </w:p>
        </w:tc>
        <w:tc>
          <w:tcPr>
            <w:tcW w:w="6694" w:type="dxa"/>
            <w:shd w:val="clear" w:color="auto" w:fill="auto"/>
          </w:tcPr>
          <w:p w14:paraId="3EE56460" w14:textId="77777777" w:rsidR="001B79AA" w:rsidRPr="00573C6F" w:rsidRDefault="001B79AA" w:rsidP="001B79AA">
            <w:pPr>
              <w:widowControl w:val="0"/>
              <w:spacing w:before="120" w:after="120"/>
              <w:jc w:val="both"/>
              <w:rPr>
                <w:rFonts w:ascii="Arial" w:hAnsi="Arial" w:cs="Arial"/>
                <w:sz w:val="20"/>
                <w:szCs w:val="20"/>
              </w:rPr>
            </w:pPr>
            <w:r w:rsidRPr="00573C6F">
              <w:rPr>
                <w:rFonts w:ascii="Arial" w:hAnsi="Arial" w:cs="Arial"/>
                <w:sz w:val="20"/>
                <w:szCs w:val="20"/>
              </w:rPr>
              <w:t>Další technické podmínky</w:t>
            </w:r>
          </w:p>
        </w:tc>
      </w:tr>
    </w:tbl>
    <w:p w14:paraId="5635618D" w14:textId="77777777" w:rsidR="00E12025" w:rsidRPr="00573C6F" w:rsidRDefault="00E12025" w:rsidP="005032FE">
      <w:pPr>
        <w:widowControl w:val="0"/>
        <w:numPr>
          <w:ilvl w:val="0"/>
          <w:numId w:val="11"/>
        </w:numPr>
        <w:spacing w:before="120" w:after="120"/>
        <w:ind w:hanging="720"/>
        <w:jc w:val="both"/>
        <w:rPr>
          <w:rFonts w:ascii="Arial" w:hAnsi="Arial" w:cs="Arial"/>
          <w:b/>
          <w:sz w:val="20"/>
          <w:szCs w:val="20"/>
        </w:rPr>
      </w:pPr>
      <w:r w:rsidRPr="00573C6F">
        <w:rPr>
          <w:rFonts w:ascii="Arial" w:hAnsi="Arial" w:cs="Arial"/>
          <w:b/>
          <w:sz w:val="20"/>
          <w:szCs w:val="20"/>
        </w:rPr>
        <w:t>Přílohy zadávací dokumentace – podmínky a požadavky</w:t>
      </w:r>
    </w:p>
    <w:tbl>
      <w:tblPr>
        <w:tblW w:w="8679" w:type="dxa"/>
        <w:tblInd w:w="675" w:type="dxa"/>
        <w:tblLayout w:type="fixed"/>
        <w:tblLook w:val="0000" w:firstRow="0" w:lastRow="0" w:firstColumn="0" w:lastColumn="0" w:noHBand="0" w:noVBand="0"/>
      </w:tblPr>
      <w:tblGrid>
        <w:gridCol w:w="1985"/>
        <w:gridCol w:w="6694"/>
      </w:tblGrid>
      <w:tr w:rsidR="00E12025" w:rsidRPr="00573C6F" w14:paraId="18A5AFF7" w14:textId="77777777" w:rsidTr="00B165C0">
        <w:tc>
          <w:tcPr>
            <w:tcW w:w="1985" w:type="dxa"/>
            <w:shd w:val="clear" w:color="auto" w:fill="auto"/>
          </w:tcPr>
          <w:p w14:paraId="58EC3BF5" w14:textId="77777777" w:rsidR="00E12025" w:rsidRPr="00573C6F" w:rsidRDefault="00E12025" w:rsidP="005032FE">
            <w:pPr>
              <w:widowControl w:val="0"/>
              <w:spacing w:before="120" w:after="120"/>
              <w:ind w:left="317"/>
              <w:jc w:val="both"/>
              <w:rPr>
                <w:rFonts w:ascii="Arial" w:hAnsi="Arial" w:cs="Arial"/>
                <w:sz w:val="20"/>
                <w:szCs w:val="20"/>
              </w:rPr>
            </w:pPr>
            <w:r w:rsidRPr="00573C6F">
              <w:rPr>
                <w:rFonts w:ascii="Arial" w:hAnsi="Arial" w:cs="Arial"/>
                <w:sz w:val="20"/>
                <w:szCs w:val="20"/>
              </w:rPr>
              <w:t>Příloha B1</w:t>
            </w:r>
          </w:p>
        </w:tc>
        <w:tc>
          <w:tcPr>
            <w:tcW w:w="6694" w:type="dxa"/>
            <w:shd w:val="clear" w:color="auto" w:fill="auto"/>
          </w:tcPr>
          <w:p w14:paraId="79C51438" w14:textId="77777777" w:rsidR="00E12025" w:rsidRPr="00573C6F" w:rsidRDefault="00E12025" w:rsidP="005032FE">
            <w:pPr>
              <w:widowControl w:val="0"/>
              <w:spacing w:before="120" w:after="120"/>
              <w:jc w:val="both"/>
              <w:rPr>
                <w:rFonts w:ascii="Arial" w:hAnsi="Arial" w:cs="Arial"/>
                <w:sz w:val="20"/>
                <w:szCs w:val="20"/>
              </w:rPr>
            </w:pPr>
            <w:r w:rsidRPr="00573C6F">
              <w:rPr>
                <w:rFonts w:ascii="Arial" w:hAnsi="Arial" w:cs="Arial"/>
                <w:sz w:val="20"/>
                <w:szCs w:val="20"/>
              </w:rPr>
              <w:t>Kvalifikační dokumentace</w:t>
            </w:r>
          </w:p>
        </w:tc>
      </w:tr>
      <w:tr w:rsidR="00E12025" w:rsidRPr="00573C6F" w14:paraId="5B8ABE30" w14:textId="77777777" w:rsidTr="00B165C0">
        <w:tc>
          <w:tcPr>
            <w:tcW w:w="1985" w:type="dxa"/>
            <w:shd w:val="clear" w:color="auto" w:fill="auto"/>
          </w:tcPr>
          <w:p w14:paraId="275C67E1" w14:textId="77777777" w:rsidR="00E12025" w:rsidRPr="00573C6F" w:rsidRDefault="00E12025" w:rsidP="005032FE">
            <w:pPr>
              <w:widowControl w:val="0"/>
              <w:spacing w:before="120" w:after="120"/>
              <w:ind w:left="317"/>
              <w:jc w:val="both"/>
              <w:rPr>
                <w:rFonts w:ascii="Arial" w:hAnsi="Arial" w:cs="Arial"/>
                <w:sz w:val="20"/>
                <w:szCs w:val="20"/>
              </w:rPr>
            </w:pPr>
            <w:r w:rsidRPr="00573C6F">
              <w:rPr>
                <w:rFonts w:ascii="Arial" w:hAnsi="Arial" w:cs="Arial"/>
                <w:sz w:val="20"/>
                <w:szCs w:val="20"/>
              </w:rPr>
              <w:t>Příloha B2</w:t>
            </w:r>
          </w:p>
        </w:tc>
        <w:tc>
          <w:tcPr>
            <w:tcW w:w="6694" w:type="dxa"/>
            <w:shd w:val="clear" w:color="auto" w:fill="auto"/>
          </w:tcPr>
          <w:p w14:paraId="1F09F1B7" w14:textId="77777777" w:rsidR="00E12025" w:rsidRPr="00573C6F" w:rsidRDefault="00E12025" w:rsidP="005032FE">
            <w:pPr>
              <w:widowControl w:val="0"/>
              <w:spacing w:before="120" w:after="120"/>
              <w:jc w:val="both"/>
              <w:rPr>
                <w:rFonts w:ascii="Arial" w:hAnsi="Arial" w:cs="Arial"/>
                <w:sz w:val="20"/>
                <w:szCs w:val="20"/>
              </w:rPr>
            </w:pPr>
            <w:r w:rsidRPr="00573C6F">
              <w:rPr>
                <w:rFonts w:ascii="Arial" w:hAnsi="Arial" w:cs="Arial"/>
                <w:sz w:val="20"/>
                <w:szCs w:val="20"/>
              </w:rPr>
              <w:t>Návrh smlouvy o dílo</w:t>
            </w:r>
          </w:p>
        </w:tc>
      </w:tr>
      <w:tr w:rsidR="00E12025" w:rsidRPr="00573C6F" w14:paraId="77811318" w14:textId="77777777" w:rsidTr="00B165C0">
        <w:tc>
          <w:tcPr>
            <w:tcW w:w="1985" w:type="dxa"/>
            <w:shd w:val="clear" w:color="auto" w:fill="auto"/>
          </w:tcPr>
          <w:p w14:paraId="74AF26EE" w14:textId="77777777" w:rsidR="00E12025" w:rsidRPr="00573C6F" w:rsidRDefault="00E12025" w:rsidP="005032FE">
            <w:pPr>
              <w:widowControl w:val="0"/>
              <w:spacing w:before="120" w:after="120"/>
              <w:ind w:left="317"/>
              <w:jc w:val="both"/>
              <w:rPr>
                <w:rFonts w:ascii="Arial" w:hAnsi="Arial" w:cs="Arial"/>
                <w:sz w:val="20"/>
                <w:szCs w:val="20"/>
              </w:rPr>
            </w:pPr>
            <w:r w:rsidRPr="00573C6F">
              <w:rPr>
                <w:rFonts w:ascii="Arial" w:hAnsi="Arial" w:cs="Arial"/>
                <w:sz w:val="20"/>
                <w:szCs w:val="20"/>
              </w:rPr>
              <w:t>Příloha B3</w:t>
            </w:r>
          </w:p>
        </w:tc>
        <w:tc>
          <w:tcPr>
            <w:tcW w:w="6694" w:type="dxa"/>
            <w:shd w:val="clear" w:color="auto" w:fill="auto"/>
          </w:tcPr>
          <w:p w14:paraId="7E755D16" w14:textId="77777777" w:rsidR="00E12025" w:rsidRPr="00573C6F" w:rsidRDefault="00E12025" w:rsidP="005032FE">
            <w:pPr>
              <w:widowControl w:val="0"/>
              <w:spacing w:before="120" w:after="120"/>
              <w:jc w:val="both"/>
              <w:rPr>
                <w:rFonts w:ascii="Arial" w:hAnsi="Arial" w:cs="Arial"/>
                <w:sz w:val="20"/>
                <w:szCs w:val="20"/>
              </w:rPr>
            </w:pPr>
            <w:r w:rsidRPr="00573C6F">
              <w:rPr>
                <w:rFonts w:ascii="Arial" w:hAnsi="Arial" w:cs="Arial"/>
                <w:sz w:val="20"/>
                <w:szCs w:val="20"/>
              </w:rPr>
              <w:t xml:space="preserve">Obchodní podmínky zadavatele </w:t>
            </w:r>
            <w:r w:rsidRPr="00573C6F">
              <w:rPr>
                <w:rFonts w:ascii="Arial" w:hAnsi="Arial" w:cs="Arial"/>
                <w:bCs/>
                <w:sz w:val="20"/>
                <w:szCs w:val="20"/>
              </w:rPr>
              <w:t>pro veřejné zakázky na stavební práce</w:t>
            </w:r>
          </w:p>
        </w:tc>
      </w:tr>
    </w:tbl>
    <w:p w14:paraId="2DC67489" w14:textId="77777777" w:rsidR="00E12025" w:rsidRPr="00573C6F" w:rsidRDefault="00E12025" w:rsidP="005032FE">
      <w:pPr>
        <w:widowControl w:val="0"/>
        <w:numPr>
          <w:ilvl w:val="0"/>
          <w:numId w:val="11"/>
        </w:numPr>
        <w:spacing w:before="120" w:after="120"/>
        <w:ind w:hanging="720"/>
        <w:jc w:val="both"/>
        <w:rPr>
          <w:rFonts w:ascii="Arial" w:hAnsi="Arial" w:cs="Arial"/>
          <w:b/>
          <w:sz w:val="20"/>
          <w:szCs w:val="20"/>
        </w:rPr>
      </w:pPr>
      <w:r w:rsidRPr="00573C6F">
        <w:rPr>
          <w:rFonts w:ascii="Arial" w:hAnsi="Arial" w:cs="Arial"/>
          <w:b/>
          <w:sz w:val="20"/>
          <w:szCs w:val="20"/>
        </w:rPr>
        <w:t>Přílohy zadávací dokumentace – vzory dokumentů k nabídce</w:t>
      </w:r>
    </w:p>
    <w:tbl>
      <w:tblPr>
        <w:tblW w:w="8679" w:type="dxa"/>
        <w:tblInd w:w="675" w:type="dxa"/>
        <w:tblLayout w:type="fixed"/>
        <w:tblLook w:val="0000" w:firstRow="0" w:lastRow="0" w:firstColumn="0" w:lastColumn="0" w:noHBand="0" w:noVBand="0"/>
      </w:tblPr>
      <w:tblGrid>
        <w:gridCol w:w="1985"/>
        <w:gridCol w:w="6694"/>
      </w:tblGrid>
      <w:tr w:rsidR="00E12025" w:rsidRPr="00573C6F" w14:paraId="4778E648" w14:textId="77777777" w:rsidTr="00B165C0">
        <w:trPr>
          <w:trHeight w:val="80"/>
        </w:trPr>
        <w:tc>
          <w:tcPr>
            <w:tcW w:w="1985" w:type="dxa"/>
            <w:shd w:val="clear" w:color="auto" w:fill="auto"/>
          </w:tcPr>
          <w:p w14:paraId="31716624" w14:textId="77777777" w:rsidR="00E12025" w:rsidRPr="00573C6F" w:rsidRDefault="00E12025" w:rsidP="005032FE">
            <w:pPr>
              <w:widowControl w:val="0"/>
              <w:spacing w:before="120" w:after="120"/>
              <w:ind w:left="317"/>
              <w:jc w:val="both"/>
              <w:rPr>
                <w:rFonts w:ascii="Arial" w:hAnsi="Arial" w:cs="Arial"/>
                <w:sz w:val="20"/>
                <w:szCs w:val="20"/>
              </w:rPr>
            </w:pPr>
            <w:r w:rsidRPr="00573C6F">
              <w:rPr>
                <w:rFonts w:ascii="Arial" w:hAnsi="Arial" w:cs="Arial"/>
                <w:sz w:val="20"/>
                <w:szCs w:val="20"/>
              </w:rPr>
              <w:t>Příloha F1</w:t>
            </w:r>
          </w:p>
        </w:tc>
        <w:tc>
          <w:tcPr>
            <w:tcW w:w="6694" w:type="dxa"/>
            <w:shd w:val="clear" w:color="auto" w:fill="auto"/>
          </w:tcPr>
          <w:p w14:paraId="666839A9" w14:textId="77777777" w:rsidR="00E12025" w:rsidRPr="00573C6F" w:rsidRDefault="00E12025" w:rsidP="005032FE">
            <w:pPr>
              <w:widowControl w:val="0"/>
              <w:spacing w:before="120" w:after="120"/>
              <w:jc w:val="both"/>
              <w:rPr>
                <w:rFonts w:ascii="Arial" w:hAnsi="Arial" w:cs="Arial"/>
                <w:sz w:val="20"/>
                <w:szCs w:val="20"/>
              </w:rPr>
            </w:pPr>
            <w:r w:rsidRPr="00573C6F">
              <w:rPr>
                <w:rFonts w:ascii="Arial" w:hAnsi="Arial" w:cs="Arial"/>
                <w:bCs/>
                <w:iCs/>
                <w:sz w:val="20"/>
                <w:szCs w:val="20"/>
              </w:rPr>
              <w:t xml:space="preserve">Krycí list nabídky </w:t>
            </w:r>
          </w:p>
        </w:tc>
      </w:tr>
      <w:tr w:rsidR="00E12025" w:rsidRPr="00573C6F" w14:paraId="25D571B9" w14:textId="77777777" w:rsidTr="00B165C0">
        <w:tc>
          <w:tcPr>
            <w:tcW w:w="1985" w:type="dxa"/>
            <w:shd w:val="clear" w:color="auto" w:fill="auto"/>
          </w:tcPr>
          <w:p w14:paraId="0427227D" w14:textId="016BC75A" w:rsidR="00E12025" w:rsidRPr="00573C6F" w:rsidRDefault="00E12025" w:rsidP="005032FE">
            <w:pPr>
              <w:widowControl w:val="0"/>
              <w:spacing w:before="120" w:after="120"/>
              <w:ind w:left="317"/>
              <w:jc w:val="both"/>
              <w:rPr>
                <w:rFonts w:ascii="Arial" w:hAnsi="Arial" w:cs="Arial"/>
                <w:sz w:val="20"/>
                <w:szCs w:val="20"/>
              </w:rPr>
            </w:pPr>
            <w:r w:rsidRPr="00573C6F">
              <w:rPr>
                <w:rFonts w:ascii="Arial" w:hAnsi="Arial" w:cs="Arial"/>
                <w:sz w:val="20"/>
                <w:szCs w:val="20"/>
              </w:rPr>
              <w:t>Příloha F2</w:t>
            </w:r>
            <w:r w:rsidR="004855B3" w:rsidRPr="00573C6F">
              <w:rPr>
                <w:rFonts w:ascii="Arial" w:hAnsi="Arial" w:cs="Arial"/>
                <w:sz w:val="20"/>
                <w:szCs w:val="20"/>
              </w:rPr>
              <w:t>-1</w:t>
            </w:r>
          </w:p>
        </w:tc>
        <w:tc>
          <w:tcPr>
            <w:tcW w:w="6694" w:type="dxa"/>
            <w:shd w:val="clear" w:color="auto" w:fill="auto"/>
          </w:tcPr>
          <w:p w14:paraId="6C62D014" w14:textId="77777777" w:rsidR="00E12025" w:rsidRPr="00573C6F" w:rsidRDefault="00E12025" w:rsidP="005032FE">
            <w:pPr>
              <w:widowControl w:val="0"/>
              <w:spacing w:before="120" w:after="120"/>
              <w:jc w:val="both"/>
              <w:rPr>
                <w:rFonts w:ascii="Arial" w:hAnsi="Arial" w:cs="Arial"/>
                <w:sz w:val="20"/>
                <w:szCs w:val="20"/>
              </w:rPr>
            </w:pPr>
            <w:r w:rsidRPr="00573C6F">
              <w:rPr>
                <w:rFonts w:ascii="Arial" w:hAnsi="Arial" w:cs="Arial"/>
                <w:bCs/>
                <w:iCs/>
                <w:sz w:val="20"/>
                <w:szCs w:val="20"/>
              </w:rPr>
              <w:t>Čestné prohlášení</w:t>
            </w:r>
          </w:p>
        </w:tc>
      </w:tr>
      <w:tr w:rsidR="004855B3" w:rsidRPr="00573C6F" w14:paraId="7D383FF9" w14:textId="77777777" w:rsidTr="00B165C0">
        <w:tc>
          <w:tcPr>
            <w:tcW w:w="1985" w:type="dxa"/>
            <w:shd w:val="clear" w:color="auto" w:fill="auto"/>
          </w:tcPr>
          <w:p w14:paraId="577B5237" w14:textId="0E1DB6E4" w:rsidR="004855B3" w:rsidRPr="00573C6F" w:rsidRDefault="004855B3" w:rsidP="005032FE">
            <w:pPr>
              <w:widowControl w:val="0"/>
              <w:spacing w:before="120" w:after="120"/>
              <w:ind w:left="317"/>
              <w:jc w:val="both"/>
              <w:rPr>
                <w:rFonts w:ascii="Arial" w:hAnsi="Arial" w:cs="Arial"/>
                <w:sz w:val="20"/>
                <w:szCs w:val="20"/>
              </w:rPr>
            </w:pPr>
            <w:r w:rsidRPr="00573C6F">
              <w:rPr>
                <w:rFonts w:ascii="Arial" w:hAnsi="Arial" w:cs="Arial"/>
                <w:sz w:val="20"/>
                <w:szCs w:val="20"/>
              </w:rPr>
              <w:t>Příloha F2-2</w:t>
            </w:r>
          </w:p>
        </w:tc>
        <w:tc>
          <w:tcPr>
            <w:tcW w:w="6694" w:type="dxa"/>
            <w:shd w:val="clear" w:color="auto" w:fill="auto"/>
          </w:tcPr>
          <w:p w14:paraId="310DE5DE" w14:textId="24FDFB55" w:rsidR="004855B3" w:rsidRPr="00573C6F" w:rsidRDefault="004855B3" w:rsidP="005032FE">
            <w:pPr>
              <w:widowControl w:val="0"/>
              <w:spacing w:before="120" w:after="120"/>
              <w:jc w:val="both"/>
              <w:rPr>
                <w:rFonts w:ascii="Arial" w:hAnsi="Arial" w:cs="Arial"/>
                <w:bCs/>
                <w:iCs/>
                <w:sz w:val="20"/>
                <w:szCs w:val="20"/>
              </w:rPr>
            </w:pPr>
            <w:r w:rsidRPr="00573C6F">
              <w:rPr>
                <w:rFonts w:ascii="Arial" w:hAnsi="Arial" w:cs="Arial"/>
                <w:bCs/>
                <w:iCs/>
                <w:sz w:val="20"/>
                <w:szCs w:val="20"/>
              </w:rPr>
              <w:t>Čestné prohlášení k nařízení EU</w:t>
            </w:r>
          </w:p>
        </w:tc>
      </w:tr>
    </w:tbl>
    <w:p w14:paraId="14C9533E" w14:textId="15CC98BB" w:rsidR="0067743B" w:rsidRDefault="0067743B"/>
    <w:sectPr w:rsidR="0067743B" w:rsidSect="00C84504">
      <w:footerReference w:type="default" r:id="rId17"/>
      <w:headerReference w:type="first" r:id="rId18"/>
      <w:pgSz w:w="11906" w:h="16838"/>
      <w:pgMar w:top="1418" w:right="1417" w:bottom="1418" w:left="1417" w:header="993" w:footer="1030" w:gutter="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B0DC3" w14:textId="77777777" w:rsidR="00AA6762" w:rsidRDefault="00AA6762" w:rsidP="00E12025">
      <w:r>
        <w:separator/>
      </w:r>
    </w:p>
  </w:endnote>
  <w:endnote w:type="continuationSeparator" w:id="0">
    <w:p w14:paraId="0B888E0C" w14:textId="77777777" w:rsidR="00AA6762" w:rsidRDefault="00AA6762" w:rsidP="00E12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C5774" w14:textId="393064E2" w:rsidR="002E3ABF" w:rsidRPr="0054741C" w:rsidRDefault="001452DC" w:rsidP="003D5046">
    <w:pPr>
      <w:pStyle w:val="Zpat"/>
      <w:pBdr>
        <w:top w:val="single" w:sz="4" w:space="1" w:color="000000"/>
      </w:pBdr>
      <w:jc w:val="center"/>
      <w:rPr>
        <w:rFonts w:ascii="Arial" w:hAnsi="Arial" w:cs="Arial"/>
        <w:sz w:val="16"/>
        <w:szCs w:val="16"/>
      </w:rPr>
    </w:pPr>
    <w:r w:rsidRPr="0054741C">
      <w:rPr>
        <w:rFonts w:ascii="Arial" w:hAnsi="Arial" w:cs="Arial"/>
        <w:sz w:val="16"/>
        <w:szCs w:val="16"/>
      </w:rPr>
      <w:t xml:space="preserve">Stránka </w:t>
    </w:r>
    <w:r w:rsidRPr="0054741C">
      <w:rPr>
        <w:rFonts w:ascii="Arial" w:hAnsi="Arial" w:cs="Arial"/>
        <w:sz w:val="16"/>
        <w:szCs w:val="16"/>
      </w:rPr>
      <w:fldChar w:fldCharType="begin"/>
    </w:r>
    <w:r w:rsidRPr="0054741C">
      <w:rPr>
        <w:rFonts w:ascii="Arial" w:hAnsi="Arial" w:cs="Arial"/>
        <w:sz w:val="16"/>
        <w:szCs w:val="16"/>
      </w:rPr>
      <w:instrText xml:space="preserve"> PAGE </w:instrText>
    </w:r>
    <w:r w:rsidRPr="0054741C">
      <w:rPr>
        <w:rFonts w:ascii="Arial" w:hAnsi="Arial" w:cs="Arial"/>
        <w:sz w:val="16"/>
        <w:szCs w:val="16"/>
      </w:rPr>
      <w:fldChar w:fldCharType="separate"/>
    </w:r>
    <w:r w:rsidR="00D07358">
      <w:rPr>
        <w:rFonts w:ascii="Arial" w:hAnsi="Arial" w:cs="Arial"/>
        <w:noProof/>
        <w:sz w:val="16"/>
        <w:szCs w:val="16"/>
      </w:rPr>
      <w:t>5</w:t>
    </w:r>
    <w:r w:rsidRPr="0054741C">
      <w:rPr>
        <w:rFonts w:ascii="Arial" w:hAnsi="Arial" w:cs="Arial"/>
        <w:sz w:val="16"/>
        <w:szCs w:val="16"/>
      </w:rPr>
      <w:fldChar w:fldCharType="end"/>
    </w:r>
    <w:r w:rsidRPr="0054741C">
      <w:rPr>
        <w:rFonts w:ascii="Arial" w:hAnsi="Arial" w:cs="Arial"/>
        <w:sz w:val="16"/>
        <w:szCs w:val="16"/>
      </w:rPr>
      <w:t xml:space="preserve"> z </w:t>
    </w:r>
    <w:r w:rsidRPr="0054741C">
      <w:rPr>
        <w:rFonts w:ascii="Arial" w:hAnsi="Arial" w:cs="Arial"/>
        <w:sz w:val="16"/>
        <w:szCs w:val="16"/>
      </w:rPr>
      <w:fldChar w:fldCharType="begin"/>
    </w:r>
    <w:r w:rsidRPr="0054741C">
      <w:rPr>
        <w:rFonts w:ascii="Arial" w:hAnsi="Arial" w:cs="Arial"/>
        <w:sz w:val="16"/>
        <w:szCs w:val="16"/>
      </w:rPr>
      <w:instrText xml:space="preserve"> NUMPAGES \*Arabic </w:instrText>
    </w:r>
    <w:r w:rsidRPr="0054741C">
      <w:rPr>
        <w:rFonts w:ascii="Arial" w:hAnsi="Arial" w:cs="Arial"/>
        <w:sz w:val="16"/>
        <w:szCs w:val="16"/>
      </w:rPr>
      <w:fldChar w:fldCharType="separate"/>
    </w:r>
    <w:r w:rsidR="00D07358">
      <w:rPr>
        <w:rFonts w:ascii="Arial" w:hAnsi="Arial" w:cs="Arial"/>
        <w:noProof/>
        <w:sz w:val="16"/>
        <w:szCs w:val="16"/>
      </w:rPr>
      <w:t>15</w:t>
    </w:r>
    <w:r w:rsidRPr="0054741C">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6B68B" w14:textId="77777777" w:rsidR="00AA6762" w:rsidRDefault="00AA6762" w:rsidP="00E12025">
      <w:r>
        <w:separator/>
      </w:r>
    </w:p>
  </w:footnote>
  <w:footnote w:type="continuationSeparator" w:id="0">
    <w:p w14:paraId="258F23DB" w14:textId="77777777" w:rsidR="00AA6762" w:rsidRDefault="00AA6762" w:rsidP="00E12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AEC8B" w14:textId="5836D733" w:rsidR="00DB2123" w:rsidRDefault="00017DFE" w:rsidP="00C03A98">
    <w:pPr>
      <w:pStyle w:val="Zhlav"/>
      <w:jc w:val="center"/>
      <w:rPr>
        <w:lang w:val="cs-CZ"/>
      </w:rPr>
    </w:pPr>
    <w:r>
      <w:rPr>
        <w:noProof/>
        <w:lang w:val="cs-CZ"/>
      </w:rPr>
      <w:drawing>
        <wp:anchor distT="0" distB="0" distL="114300" distR="114300" simplePos="0" relativeHeight="251664384" behindDoc="0" locked="0" layoutInCell="1" allowOverlap="1" wp14:anchorId="4E744EDA" wp14:editId="3AF5C492">
          <wp:simplePos x="0" y="0"/>
          <wp:positionH relativeFrom="margin">
            <wp:align>right</wp:align>
          </wp:positionH>
          <wp:positionV relativeFrom="margin">
            <wp:posOffset>-1057275</wp:posOffset>
          </wp:positionV>
          <wp:extent cx="1377315" cy="826135"/>
          <wp:effectExtent l="0" t="0" r="0" b="0"/>
          <wp:wrapSquare wrapText="bothSides"/>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7315" cy="826135"/>
                  </a:xfrm>
                  <a:prstGeom prst="rect">
                    <a:avLst/>
                  </a:prstGeom>
                  <a:noFill/>
                </pic:spPr>
              </pic:pic>
            </a:graphicData>
          </a:graphic>
        </wp:anchor>
      </w:drawing>
    </w:r>
    <w:r w:rsidR="00C03A98">
      <w:rPr>
        <w:noProof/>
        <w:lang w:val="cs-CZ"/>
      </w:rPr>
      <w:drawing>
        <wp:anchor distT="0" distB="0" distL="114300" distR="114300" simplePos="0" relativeHeight="251662336" behindDoc="1" locked="0" layoutInCell="1" allowOverlap="1" wp14:anchorId="6B59F7FD" wp14:editId="06F052DD">
          <wp:simplePos x="0" y="0"/>
          <wp:positionH relativeFrom="margin">
            <wp:align>left</wp:align>
          </wp:positionH>
          <wp:positionV relativeFrom="margin">
            <wp:posOffset>-1069975</wp:posOffset>
          </wp:positionV>
          <wp:extent cx="3841115" cy="857250"/>
          <wp:effectExtent l="0" t="0" r="6985" b="0"/>
          <wp:wrapSquare wrapText="bothSides"/>
          <wp:docPr id="2" name="Obrázek 2" descr="cid:image001.png@01D6BD75.7BC01E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id:image001.png@01D6BD75.7BC01EE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3841115"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E14FBD" w14:textId="77777777" w:rsidR="00DB2123" w:rsidRDefault="00D07358" w:rsidP="001F06B7">
    <w:pPr>
      <w:pStyle w:val="Zhlav"/>
      <w:jc w:val="center"/>
      <w:rPr>
        <w:lang w:val="cs-CZ"/>
      </w:rPr>
    </w:pPr>
  </w:p>
  <w:p w14:paraId="15BCC4D4" w14:textId="7E77E270" w:rsidR="001F06B7" w:rsidRDefault="001452DC" w:rsidP="00DB2123">
    <w:pPr>
      <w:pStyle w:val="Zhlav"/>
      <w:spacing w:before="0" w:after="0"/>
    </w:pPr>
    <w:r>
      <w:rPr>
        <w:lang w:val="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9"/>
    <w:multiLevelType w:val="singleLevel"/>
    <w:tmpl w:val="B984AF08"/>
    <w:lvl w:ilvl="0">
      <w:start w:val="1"/>
      <w:numFmt w:val="decimal"/>
      <w:lvlText w:val="17.%1."/>
      <w:lvlJc w:val="left"/>
      <w:pPr>
        <w:ind w:left="644" w:hanging="360"/>
      </w:pPr>
      <w:rPr>
        <w:rFonts w:hint="default"/>
        <w:b/>
        <w:color w:val="auto"/>
        <w:sz w:val="20"/>
        <w:szCs w:val="20"/>
      </w:rPr>
    </w:lvl>
  </w:abstractNum>
  <w:abstractNum w:abstractNumId="2" w15:restartNumberingAfterBreak="0">
    <w:nsid w:val="0000000F"/>
    <w:multiLevelType w:val="singleLevel"/>
    <w:tmpl w:val="C3369C32"/>
    <w:name w:val="WW8Num46"/>
    <w:lvl w:ilvl="0">
      <w:start w:val="1"/>
      <w:numFmt w:val="ordinal"/>
      <w:lvlText w:val="9.%1"/>
      <w:lvlJc w:val="left"/>
      <w:pPr>
        <w:ind w:left="720" w:hanging="360"/>
      </w:pPr>
      <w:rPr>
        <w:rFonts w:hint="default"/>
        <w:b/>
        <w:color w:val="auto"/>
      </w:rPr>
    </w:lvl>
  </w:abstractNum>
  <w:abstractNum w:abstractNumId="3" w15:restartNumberingAfterBreak="0">
    <w:nsid w:val="00000011"/>
    <w:multiLevelType w:val="singleLevel"/>
    <w:tmpl w:val="51CC5E64"/>
    <w:lvl w:ilvl="0">
      <w:start w:val="1"/>
      <w:numFmt w:val="decimal"/>
      <w:lvlText w:val="16.%1."/>
      <w:lvlJc w:val="left"/>
      <w:pPr>
        <w:ind w:left="1146" w:hanging="360"/>
      </w:pPr>
      <w:rPr>
        <w:rFonts w:hint="default"/>
        <w:b/>
        <w:color w:val="auto"/>
        <w:sz w:val="20"/>
        <w:szCs w:val="20"/>
      </w:rPr>
    </w:lvl>
  </w:abstractNum>
  <w:abstractNum w:abstractNumId="4" w15:restartNumberingAfterBreak="0">
    <w:nsid w:val="00000014"/>
    <w:multiLevelType w:val="singleLevel"/>
    <w:tmpl w:val="C7CC6968"/>
    <w:lvl w:ilvl="0">
      <w:start w:val="1"/>
      <w:numFmt w:val="decimal"/>
      <w:lvlText w:val="2.%1."/>
      <w:lvlJc w:val="left"/>
      <w:pPr>
        <w:tabs>
          <w:tab w:val="num" w:pos="0"/>
        </w:tabs>
        <w:ind w:left="720" w:hanging="360"/>
      </w:pPr>
      <w:rPr>
        <w:rFonts w:ascii="Arial" w:hAnsi="Arial" w:cs="Arial" w:hint="default"/>
        <w:b/>
        <w:i w:val="0"/>
        <w:sz w:val="20"/>
        <w:szCs w:val="20"/>
        <w:lang w:val="cs-CZ"/>
      </w:rPr>
    </w:lvl>
  </w:abstractNum>
  <w:abstractNum w:abstractNumId="5" w15:restartNumberingAfterBreak="0">
    <w:nsid w:val="03DD531A"/>
    <w:multiLevelType w:val="hybridMultilevel"/>
    <w:tmpl w:val="0E1C85B0"/>
    <w:lvl w:ilvl="0" w:tplc="21040356">
      <w:start w:val="1"/>
      <w:numFmt w:val="decimal"/>
      <w:lvlText w:val="13.%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821BE9"/>
    <w:multiLevelType w:val="hybridMultilevel"/>
    <w:tmpl w:val="3B385F3C"/>
    <w:lvl w:ilvl="0" w:tplc="E89892D2">
      <w:start w:val="1"/>
      <w:numFmt w:val="decimal"/>
      <w:lvlText w:val="19.%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A27C67"/>
    <w:multiLevelType w:val="singleLevel"/>
    <w:tmpl w:val="1F14926A"/>
    <w:lvl w:ilvl="0">
      <w:start w:val="1"/>
      <w:numFmt w:val="decimal"/>
      <w:lvlText w:val="8.%1."/>
      <w:lvlJc w:val="left"/>
      <w:pPr>
        <w:ind w:left="720" w:hanging="360"/>
      </w:pPr>
      <w:rPr>
        <w:rFonts w:hint="default"/>
        <w:b/>
        <w:i w:val="0"/>
        <w:strike w:val="0"/>
        <w:dstrike w:val="0"/>
        <w:color w:val="auto"/>
        <w:sz w:val="20"/>
        <w:szCs w:val="20"/>
        <w:lang w:val="cs-CZ"/>
      </w:rPr>
    </w:lvl>
  </w:abstractNum>
  <w:abstractNum w:abstractNumId="8" w15:restartNumberingAfterBreak="0">
    <w:nsid w:val="21B83778"/>
    <w:multiLevelType w:val="singleLevel"/>
    <w:tmpl w:val="3246F812"/>
    <w:lvl w:ilvl="0">
      <w:start w:val="1"/>
      <w:numFmt w:val="decimal"/>
      <w:lvlText w:val="5.%1."/>
      <w:lvlJc w:val="left"/>
      <w:pPr>
        <w:tabs>
          <w:tab w:val="num" w:pos="-76"/>
        </w:tabs>
        <w:ind w:left="644" w:hanging="360"/>
      </w:pPr>
      <w:rPr>
        <w:rFonts w:ascii="Arial" w:hAnsi="Arial" w:cs="Arial" w:hint="default"/>
        <w:b/>
        <w:i w:val="0"/>
        <w:sz w:val="20"/>
        <w:szCs w:val="20"/>
        <w:lang w:val="cs-CZ"/>
      </w:rPr>
    </w:lvl>
  </w:abstractNum>
  <w:abstractNum w:abstractNumId="9" w15:restartNumberingAfterBreak="0">
    <w:nsid w:val="23D73920"/>
    <w:multiLevelType w:val="hybridMultilevel"/>
    <w:tmpl w:val="A5E491F6"/>
    <w:lvl w:ilvl="0" w:tplc="084241F8">
      <w:start w:val="1"/>
      <w:numFmt w:val="ordinal"/>
      <w:lvlText w:val="12.%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965788"/>
    <w:multiLevelType w:val="hybridMultilevel"/>
    <w:tmpl w:val="A986EC66"/>
    <w:name w:val="WW8Num392"/>
    <w:lvl w:ilvl="0" w:tplc="C8E23342">
      <w:start w:val="1"/>
      <w:numFmt w:val="decimal"/>
      <w:lvlText w:val="24.%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2F43A4"/>
    <w:multiLevelType w:val="hybridMultilevel"/>
    <w:tmpl w:val="19B82D1C"/>
    <w:name w:val="WW8Num352"/>
    <w:lvl w:ilvl="0" w:tplc="78306A94">
      <w:start w:val="1"/>
      <w:numFmt w:val="decimal"/>
      <w:lvlText w:val="11.%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A5200D"/>
    <w:multiLevelType w:val="multilevel"/>
    <w:tmpl w:val="76366A52"/>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0"/>
        <w:szCs w:val="20"/>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0577F4A"/>
    <w:multiLevelType w:val="hybridMultilevel"/>
    <w:tmpl w:val="A3D46C96"/>
    <w:lvl w:ilvl="0" w:tplc="3D066826">
      <w:start w:val="1"/>
      <w:numFmt w:val="decimal"/>
      <w:lvlText w:val="10.%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BA1BE2"/>
    <w:multiLevelType w:val="singleLevel"/>
    <w:tmpl w:val="CC6CD480"/>
    <w:lvl w:ilvl="0">
      <w:start w:val="1"/>
      <w:numFmt w:val="decimal"/>
      <w:lvlText w:val="20.%1."/>
      <w:lvlJc w:val="left"/>
      <w:pPr>
        <w:tabs>
          <w:tab w:val="num" w:pos="0"/>
        </w:tabs>
        <w:ind w:left="720" w:hanging="360"/>
      </w:pPr>
      <w:rPr>
        <w:rFonts w:cs="Calibri" w:hint="default"/>
        <w:b/>
        <w:color w:val="auto"/>
        <w:lang w:val="cs-CZ"/>
      </w:rPr>
    </w:lvl>
  </w:abstractNum>
  <w:abstractNum w:abstractNumId="15" w15:restartNumberingAfterBreak="0">
    <w:nsid w:val="51585455"/>
    <w:multiLevelType w:val="hybridMultilevel"/>
    <w:tmpl w:val="EDCAEE44"/>
    <w:lvl w:ilvl="0" w:tplc="04050017">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DFE3539"/>
    <w:multiLevelType w:val="hybridMultilevel"/>
    <w:tmpl w:val="EDCAEE44"/>
    <w:lvl w:ilvl="0" w:tplc="04050017">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60A73D80"/>
    <w:multiLevelType w:val="hybridMultilevel"/>
    <w:tmpl w:val="560EB9AA"/>
    <w:lvl w:ilvl="0" w:tplc="3B38529C">
      <w:start w:val="1"/>
      <w:numFmt w:val="decimal"/>
      <w:lvlText w:val="4.%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C24405"/>
    <w:multiLevelType w:val="hybridMultilevel"/>
    <w:tmpl w:val="A5564EDC"/>
    <w:lvl w:ilvl="0" w:tplc="E3EA4C2A">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0736A9"/>
    <w:multiLevelType w:val="hybridMultilevel"/>
    <w:tmpl w:val="A0B84FAA"/>
    <w:lvl w:ilvl="0" w:tplc="90E04C82">
      <w:start w:val="1"/>
      <w:numFmt w:val="decimal"/>
      <w:lvlText w:val="18.%1."/>
      <w:lvlJc w:val="left"/>
      <w:pPr>
        <w:ind w:left="720" w:hanging="360"/>
      </w:pPr>
      <w:rPr>
        <w:rFonts w:eastAsia="Times New Roman" w:cs="Times New Roman"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232A1B"/>
    <w:multiLevelType w:val="hybridMultilevel"/>
    <w:tmpl w:val="FE604128"/>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F393482"/>
    <w:multiLevelType w:val="hybridMultilevel"/>
    <w:tmpl w:val="1258F5D4"/>
    <w:lvl w:ilvl="0" w:tplc="49A4667C">
      <w:start w:val="1"/>
      <w:numFmt w:val="decimal"/>
      <w:lvlText w:val="7.%1."/>
      <w:lvlJc w:val="left"/>
      <w:pPr>
        <w:ind w:left="720" w:hanging="360"/>
      </w:pPr>
      <w:rPr>
        <w:rFonts w:hint="default"/>
        <w:b/>
        <w:i w:val="0"/>
        <w:strike w:val="0"/>
        <w:dstrike w:val="0"/>
        <w:color w:val="auto"/>
        <w:sz w:val="20"/>
        <w:szCs w:val="20"/>
        <w:lang w:val="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FF9729B"/>
    <w:multiLevelType w:val="hybridMultilevel"/>
    <w:tmpl w:val="FAAA0638"/>
    <w:lvl w:ilvl="0" w:tplc="C80892FE">
      <w:start w:val="5"/>
      <w:numFmt w:val="bullet"/>
      <w:lvlText w:val="-"/>
      <w:lvlJc w:val="left"/>
      <w:pPr>
        <w:ind w:left="1429" w:hanging="360"/>
      </w:pPr>
      <w:rPr>
        <w:rFonts w:ascii="Times New Roman" w:eastAsia="Calibri"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72322C0C"/>
    <w:multiLevelType w:val="hybridMultilevel"/>
    <w:tmpl w:val="9AE60E1C"/>
    <w:name w:val="WW8Num462"/>
    <w:lvl w:ilvl="0" w:tplc="95E4C1F6">
      <w:start w:val="1"/>
      <w:numFmt w:val="decimal"/>
      <w:lvlText w:val="2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5"/>
  </w:num>
  <w:num w:numId="11">
    <w:abstractNumId w:val="10"/>
  </w:num>
  <w:num w:numId="12">
    <w:abstractNumId w:val="13"/>
  </w:num>
  <w:num w:numId="13">
    <w:abstractNumId w:val="6"/>
  </w:num>
  <w:num w:numId="14">
    <w:abstractNumId w:val="24"/>
  </w:num>
  <w:num w:numId="15">
    <w:abstractNumId w:val="18"/>
  </w:num>
  <w:num w:numId="16">
    <w:abstractNumId w:val="12"/>
  </w:num>
  <w:num w:numId="17">
    <w:abstractNumId w:val="8"/>
    <w:lvlOverride w:ilvl="0">
      <w:startOverride w:val="1"/>
    </w:lvlOverride>
  </w:num>
  <w:num w:numId="18">
    <w:abstractNumId w:val="19"/>
  </w:num>
  <w:num w:numId="19">
    <w:abstractNumId w:val="14"/>
  </w:num>
  <w:num w:numId="20">
    <w:abstractNumId w:val="8"/>
  </w:num>
  <w:num w:numId="21">
    <w:abstractNumId w:val="22"/>
  </w:num>
  <w:num w:numId="22">
    <w:abstractNumId w:val="20"/>
  </w:num>
  <w:num w:numId="23">
    <w:abstractNumId w:val="17"/>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num>
  <w:num w:numId="27">
    <w:abstractNumId w:val="15"/>
  </w:num>
  <w:num w:numId="28">
    <w:abstractNumId w:val="16"/>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837"/>
    <w:rsid w:val="00017DFE"/>
    <w:rsid w:val="000542D7"/>
    <w:rsid w:val="000C004F"/>
    <w:rsid w:val="000F556C"/>
    <w:rsid w:val="001452DC"/>
    <w:rsid w:val="00167714"/>
    <w:rsid w:val="001B79AA"/>
    <w:rsid w:val="001E5F9B"/>
    <w:rsid w:val="001F7A5E"/>
    <w:rsid w:val="00220BA0"/>
    <w:rsid w:val="0025148B"/>
    <w:rsid w:val="00256837"/>
    <w:rsid w:val="00263F43"/>
    <w:rsid w:val="00273392"/>
    <w:rsid w:val="002C6AB1"/>
    <w:rsid w:val="003051C6"/>
    <w:rsid w:val="00322E40"/>
    <w:rsid w:val="003563A2"/>
    <w:rsid w:val="0038766C"/>
    <w:rsid w:val="003C3DB1"/>
    <w:rsid w:val="003F2172"/>
    <w:rsid w:val="003F4C6E"/>
    <w:rsid w:val="00400E0A"/>
    <w:rsid w:val="00426DB7"/>
    <w:rsid w:val="00430F69"/>
    <w:rsid w:val="00452DAC"/>
    <w:rsid w:val="004548E0"/>
    <w:rsid w:val="004635F9"/>
    <w:rsid w:val="004802E2"/>
    <w:rsid w:val="004855B3"/>
    <w:rsid w:val="004E3E9A"/>
    <w:rsid w:val="005032FE"/>
    <w:rsid w:val="00533F37"/>
    <w:rsid w:val="00573C6F"/>
    <w:rsid w:val="005F66E3"/>
    <w:rsid w:val="00622522"/>
    <w:rsid w:val="00633715"/>
    <w:rsid w:val="0065152B"/>
    <w:rsid w:val="0067743B"/>
    <w:rsid w:val="00697090"/>
    <w:rsid w:val="006A508B"/>
    <w:rsid w:val="006D7B3A"/>
    <w:rsid w:val="006F0B0E"/>
    <w:rsid w:val="006F5F09"/>
    <w:rsid w:val="006F6F97"/>
    <w:rsid w:val="007053F1"/>
    <w:rsid w:val="00706142"/>
    <w:rsid w:val="007347B0"/>
    <w:rsid w:val="0077551E"/>
    <w:rsid w:val="007B2CC2"/>
    <w:rsid w:val="00850C6A"/>
    <w:rsid w:val="0087082B"/>
    <w:rsid w:val="008B3BD5"/>
    <w:rsid w:val="008B5EB2"/>
    <w:rsid w:val="008D2ABE"/>
    <w:rsid w:val="008F29E2"/>
    <w:rsid w:val="00931122"/>
    <w:rsid w:val="009568C9"/>
    <w:rsid w:val="009A2B7B"/>
    <w:rsid w:val="009A5DFD"/>
    <w:rsid w:val="009D1204"/>
    <w:rsid w:val="009D4A32"/>
    <w:rsid w:val="00A71388"/>
    <w:rsid w:val="00A767A5"/>
    <w:rsid w:val="00AA6762"/>
    <w:rsid w:val="00AA77DF"/>
    <w:rsid w:val="00AD5157"/>
    <w:rsid w:val="00AD6969"/>
    <w:rsid w:val="00B1288C"/>
    <w:rsid w:val="00B31384"/>
    <w:rsid w:val="00B42F31"/>
    <w:rsid w:val="00B96A6B"/>
    <w:rsid w:val="00BA3082"/>
    <w:rsid w:val="00C03A98"/>
    <w:rsid w:val="00C333D3"/>
    <w:rsid w:val="00C407C6"/>
    <w:rsid w:val="00C507D9"/>
    <w:rsid w:val="00C57CFF"/>
    <w:rsid w:val="00C772D8"/>
    <w:rsid w:val="00C84504"/>
    <w:rsid w:val="00CD37B4"/>
    <w:rsid w:val="00D07358"/>
    <w:rsid w:val="00D35945"/>
    <w:rsid w:val="00DC1555"/>
    <w:rsid w:val="00DC5C20"/>
    <w:rsid w:val="00E03502"/>
    <w:rsid w:val="00E12025"/>
    <w:rsid w:val="00E412A4"/>
    <w:rsid w:val="00EA4F96"/>
    <w:rsid w:val="00EC586D"/>
    <w:rsid w:val="00F1335F"/>
    <w:rsid w:val="00F3551F"/>
    <w:rsid w:val="00F44A48"/>
    <w:rsid w:val="00F64D56"/>
    <w:rsid w:val="00FA0A32"/>
    <w:rsid w:val="00FA5395"/>
    <w:rsid w:val="00FB067C"/>
    <w:rsid w:val="00FB074D"/>
    <w:rsid w:val="00FB73D6"/>
    <w:rsid w:val="00FE63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8BD0C29"/>
  <w15:chartTrackingRefBased/>
  <w15:docId w15:val="{2542E217-1676-4838-9D97-35B78B1F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12025"/>
    <w:pPr>
      <w:spacing w:after="0" w:line="240" w:lineRule="auto"/>
    </w:pPr>
    <w:rPr>
      <w:rFonts w:ascii="Times New Roman" w:eastAsia="Batang" w:hAnsi="Times New Roman" w:cs="Times New Roman"/>
      <w:sz w:val="24"/>
      <w:szCs w:val="24"/>
      <w:lang w:eastAsia="cs-CZ"/>
    </w:rPr>
  </w:style>
  <w:style w:type="paragraph" w:styleId="Nadpis1">
    <w:name w:val="heading 1"/>
    <w:basedOn w:val="Normln"/>
    <w:next w:val="Normln"/>
    <w:link w:val="Nadpis1Char"/>
    <w:qFormat/>
    <w:rsid w:val="00E12025"/>
    <w:pPr>
      <w:keepNext/>
      <w:numPr>
        <w:numId w:val="1"/>
      </w:numPr>
      <w:spacing w:before="240" w:after="60"/>
      <w:outlineLvl w:val="0"/>
    </w:pPr>
    <w:rPr>
      <w:bCs/>
      <w:kern w:val="1"/>
      <w:sz w:val="32"/>
      <w:szCs w:val="32"/>
      <w:lang w:val="x-none"/>
    </w:rPr>
  </w:style>
  <w:style w:type="paragraph" w:styleId="Nadpis5">
    <w:name w:val="heading 5"/>
    <w:basedOn w:val="Normln"/>
    <w:next w:val="Normln"/>
    <w:link w:val="Nadpis5Char"/>
    <w:qFormat/>
    <w:rsid w:val="00E12025"/>
    <w:pPr>
      <w:numPr>
        <w:ilvl w:val="4"/>
        <w:numId w:val="1"/>
      </w:numPr>
      <w:spacing w:before="240" w:after="60"/>
      <w:outlineLvl w:val="4"/>
    </w:pPr>
    <w:rPr>
      <w:rFonts w:ascii="Calibri" w:hAnsi="Calibri" w:cs="Calibri"/>
      <w:bCs/>
      <w:i/>
      <w:i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12025"/>
    <w:rPr>
      <w:rFonts w:ascii="Times New Roman" w:eastAsia="Batang" w:hAnsi="Times New Roman" w:cs="Times New Roman"/>
      <w:bCs/>
      <w:kern w:val="1"/>
      <w:sz w:val="32"/>
      <w:szCs w:val="32"/>
      <w:lang w:val="x-none" w:eastAsia="cs-CZ"/>
    </w:rPr>
  </w:style>
  <w:style w:type="character" w:customStyle="1" w:styleId="Nadpis5Char">
    <w:name w:val="Nadpis 5 Char"/>
    <w:basedOn w:val="Standardnpsmoodstavce"/>
    <w:link w:val="Nadpis5"/>
    <w:rsid w:val="00E12025"/>
    <w:rPr>
      <w:rFonts w:ascii="Calibri" w:eastAsia="Batang" w:hAnsi="Calibri" w:cs="Calibri"/>
      <w:bCs/>
      <w:i/>
      <w:iCs/>
      <w:sz w:val="26"/>
      <w:szCs w:val="26"/>
      <w:lang w:val="x-none" w:eastAsia="cs-CZ"/>
    </w:rPr>
  </w:style>
  <w:style w:type="character" w:styleId="Siln">
    <w:name w:val="Strong"/>
    <w:uiPriority w:val="22"/>
    <w:qFormat/>
    <w:rsid w:val="00E12025"/>
    <w:rPr>
      <w:b/>
      <w:bCs/>
    </w:rPr>
  </w:style>
  <w:style w:type="character" w:styleId="Hypertextovodkaz">
    <w:name w:val="Hyperlink"/>
    <w:rsid w:val="00E12025"/>
    <w:rPr>
      <w:color w:val="0000FF"/>
      <w:u w:val="single"/>
    </w:rPr>
  </w:style>
  <w:style w:type="paragraph" w:styleId="Zhlav">
    <w:name w:val="header"/>
    <w:basedOn w:val="Normln"/>
    <w:link w:val="ZhlavChar"/>
    <w:rsid w:val="00E12025"/>
    <w:pPr>
      <w:spacing w:before="100" w:after="100"/>
    </w:pPr>
    <w:rPr>
      <w:lang w:val="x-none"/>
    </w:rPr>
  </w:style>
  <w:style w:type="character" w:customStyle="1" w:styleId="ZhlavChar">
    <w:name w:val="Záhlaví Char"/>
    <w:basedOn w:val="Standardnpsmoodstavce"/>
    <w:link w:val="Zhlav"/>
    <w:rsid w:val="00E12025"/>
    <w:rPr>
      <w:rFonts w:ascii="Times New Roman" w:eastAsia="Batang" w:hAnsi="Times New Roman" w:cs="Times New Roman"/>
      <w:sz w:val="24"/>
      <w:szCs w:val="24"/>
      <w:lang w:val="x-none" w:eastAsia="cs-CZ"/>
    </w:rPr>
  </w:style>
  <w:style w:type="paragraph" w:styleId="Zpat">
    <w:name w:val="footer"/>
    <w:basedOn w:val="Normln"/>
    <w:link w:val="ZpatChar"/>
    <w:uiPriority w:val="99"/>
    <w:rsid w:val="00E12025"/>
    <w:pPr>
      <w:tabs>
        <w:tab w:val="center" w:pos="4536"/>
        <w:tab w:val="right" w:pos="9072"/>
      </w:tabs>
    </w:pPr>
    <w:rPr>
      <w:lang w:val="x-none"/>
    </w:rPr>
  </w:style>
  <w:style w:type="character" w:customStyle="1" w:styleId="ZpatChar">
    <w:name w:val="Zápatí Char"/>
    <w:basedOn w:val="Standardnpsmoodstavce"/>
    <w:link w:val="Zpat"/>
    <w:uiPriority w:val="99"/>
    <w:rsid w:val="00E12025"/>
    <w:rPr>
      <w:rFonts w:ascii="Times New Roman" w:eastAsia="Batang" w:hAnsi="Times New Roman" w:cs="Times New Roman"/>
      <w:sz w:val="24"/>
      <w:szCs w:val="24"/>
      <w:lang w:val="x-none" w:eastAsia="cs-CZ"/>
    </w:rPr>
  </w:style>
  <w:style w:type="paragraph" w:styleId="Odstavecseseznamem">
    <w:name w:val="List Paragraph"/>
    <w:basedOn w:val="Normln"/>
    <w:link w:val="OdstavecseseznamemChar"/>
    <w:uiPriority w:val="34"/>
    <w:qFormat/>
    <w:rsid w:val="00E12025"/>
    <w:pPr>
      <w:spacing w:after="200" w:line="276" w:lineRule="auto"/>
      <w:ind w:left="720"/>
    </w:pPr>
    <w:rPr>
      <w:rFonts w:ascii="Calibri" w:hAnsi="Calibri" w:cs="Calibri"/>
      <w:sz w:val="22"/>
      <w:szCs w:val="22"/>
    </w:rPr>
  </w:style>
  <w:style w:type="paragraph" w:styleId="Obsah1">
    <w:name w:val="toc 1"/>
    <w:basedOn w:val="Normln"/>
    <w:next w:val="Normln"/>
    <w:uiPriority w:val="39"/>
    <w:rsid w:val="00E12025"/>
    <w:pPr>
      <w:ind w:left="567"/>
      <w:jc w:val="both"/>
    </w:pPr>
  </w:style>
  <w:style w:type="character" w:customStyle="1" w:styleId="OdstavecseseznamemChar">
    <w:name w:val="Odstavec se seznamem Char"/>
    <w:link w:val="Odstavecseseznamem"/>
    <w:uiPriority w:val="34"/>
    <w:locked/>
    <w:rsid w:val="00E12025"/>
    <w:rPr>
      <w:rFonts w:ascii="Calibri" w:eastAsia="Batang" w:hAnsi="Calibri" w:cs="Calibri"/>
      <w:lang w:eastAsia="cs-CZ"/>
    </w:rPr>
  </w:style>
  <w:style w:type="paragraph" w:customStyle="1" w:styleId="Textpsmene">
    <w:name w:val="Text písmene"/>
    <w:basedOn w:val="Normln"/>
    <w:uiPriority w:val="99"/>
    <w:rsid w:val="00E12025"/>
    <w:pPr>
      <w:numPr>
        <w:ilvl w:val="1"/>
        <w:numId w:val="8"/>
      </w:numPr>
      <w:jc w:val="both"/>
      <w:outlineLvl w:val="7"/>
    </w:pPr>
    <w:rPr>
      <w:b/>
    </w:rPr>
  </w:style>
  <w:style w:type="paragraph" w:customStyle="1" w:styleId="Textodstavce">
    <w:name w:val="Text odstavce"/>
    <w:basedOn w:val="Normln"/>
    <w:rsid w:val="00E12025"/>
    <w:pPr>
      <w:numPr>
        <w:numId w:val="8"/>
      </w:numPr>
      <w:tabs>
        <w:tab w:val="left" w:pos="851"/>
      </w:tabs>
      <w:spacing w:before="120" w:after="120"/>
      <w:jc w:val="both"/>
      <w:outlineLvl w:val="6"/>
    </w:pPr>
    <w:rPr>
      <w:b/>
    </w:rPr>
  </w:style>
  <w:style w:type="paragraph" w:styleId="Zkladntext2">
    <w:name w:val="Body Text 2"/>
    <w:basedOn w:val="Normln"/>
    <w:link w:val="Zkladntext2Char1"/>
    <w:uiPriority w:val="99"/>
    <w:unhideWhenUsed/>
    <w:rsid w:val="00E12025"/>
    <w:pPr>
      <w:spacing w:after="120" w:line="480" w:lineRule="auto"/>
    </w:pPr>
  </w:style>
  <w:style w:type="character" w:customStyle="1" w:styleId="Zkladntext2Char">
    <w:name w:val="Základní text 2 Char"/>
    <w:basedOn w:val="Standardnpsmoodstavce"/>
    <w:uiPriority w:val="99"/>
    <w:semiHidden/>
    <w:rsid w:val="00E12025"/>
    <w:rPr>
      <w:rFonts w:ascii="Times New Roman" w:eastAsia="Batang" w:hAnsi="Times New Roman" w:cs="Times New Roman"/>
      <w:sz w:val="24"/>
      <w:szCs w:val="24"/>
      <w:lang w:eastAsia="cs-CZ"/>
    </w:rPr>
  </w:style>
  <w:style w:type="character" w:customStyle="1" w:styleId="Zkladntext2Char1">
    <w:name w:val="Základní text 2 Char1"/>
    <w:link w:val="Zkladntext2"/>
    <w:uiPriority w:val="99"/>
    <w:rsid w:val="00E12025"/>
    <w:rPr>
      <w:rFonts w:ascii="Times New Roman" w:eastAsia="Batang" w:hAnsi="Times New Roman" w:cs="Times New Roman"/>
      <w:sz w:val="24"/>
      <w:szCs w:val="24"/>
      <w:lang w:eastAsia="cs-CZ"/>
    </w:rPr>
  </w:style>
  <w:style w:type="paragraph" w:customStyle="1" w:styleId="1nadpis">
    <w:name w:val="1nadpis"/>
    <w:basedOn w:val="Normln"/>
    <w:qFormat/>
    <w:rsid w:val="00E12025"/>
    <w:pPr>
      <w:keepNext/>
      <w:numPr>
        <w:numId w:val="16"/>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eastAsia="Times New Roman" w:hAnsi="Calibri"/>
      <w:b/>
      <w:bCs/>
      <w:kern w:val="32"/>
      <w:sz w:val="28"/>
      <w:szCs w:val="28"/>
    </w:rPr>
  </w:style>
  <w:style w:type="paragraph" w:customStyle="1" w:styleId="2sltext">
    <w:name w:val="2čísl.text"/>
    <w:basedOn w:val="Zkladntext"/>
    <w:qFormat/>
    <w:rsid w:val="00E12025"/>
    <w:pPr>
      <w:numPr>
        <w:ilvl w:val="1"/>
        <w:numId w:val="16"/>
      </w:numPr>
      <w:spacing w:before="240" w:after="240"/>
      <w:jc w:val="both"/>
    </w:pPr>
    <w:rPr>
      <w:rFonts w:ascii="Calibri" w:eastAsia="Times New Roman" w:hAnsi="Calibri"/>
      <w:sz w:val="22"/>
      <w:szCs w:val="22"/>
    </w:rPr>
  </w:style>
  <w:style w:type="paragraph" w:customStyle="1" w:styleId="3seznam">
    <w:name w:val="3seznam"/>
    <w:basedOn w:val="Normln"/>
    <w:qFormat/>
    <w:rsid w:val="00E12025"/>
    <w:pPr>
      <w:numPr>
        <w:ilvl w:val="2"/>
        <w:numId w:val="16"/>
      </w:numPr>
      <w:spacing w:before="120" w:after="120"/>
      <w:jc w:val="both"/>
    </w:pPr>
    <w:rPr>
      <w:rFonts w:ascii="Calibri" w:eastAsia="Calibri" w:hAnsi="Calibri"/>
      <w:sz w:val="22"/>
      <w:szCs w:val="22"/>
      <w:lang w:eastAsia="en-US"/>
    </w:rPr>
  </w:style>
  <w:style w:type="paragraph" w:customStyle="1" w:styleId="4seznam">
    <w:name w:val="4seznam"/>
    <w:basedOn w:val="Normln"/>
    <w:qFormat/>
    <w:rsid w:val="00E12025"/>
    <w:pPr>
      <w:numPr>
        <w:ilvl w:val="3"/>
        <w:numId w:val="16"/>
      </w:numPr>
      <w:spacing w:before="120" w:after="120"/>
      <w:jc w:val="both"/>
    </w:pPr>
    <w:rPr>
      <w:rFonts w:ascii="Calibri" w:eastAsia="Calibri" w:hAnsi="Calibri"/>
      <w:iCs/>
      <w:sz w:val="22"/>
      <w:szCs w:val="22"/>
      <w:lang w:eastAsia="en-US"/>
    </w:rPr>
  </w:style>
  <w:style w:type="paragraph" w:styleId="Nadpisobsahu">
    <w:name w:val="TOC Heading"/>
    <w:basedOn w:val="Nadpis1"/>
    <w:next w:val="Normln"/>
    <w:uiPriority w:val="39"/>
    <w:semiHidden/>
    <w:unhideWhenUsed/>
    <w:qFormat/>
    <w:rsid w:val="00E12025"/>
    <w:pPr>
      <w:keepLines/>
      <w:numPr>
        <w:numId w:val="0"/>
      </w:numPr>
      <w:spacing w:before="480" w:after="0" w:line="276" w:lineRule="auto"/>
      <w:outlineLvl w:val="9"/>
    </w:pPr>
    <w:rPr>
      <w:rFonts w:ascii="Cambria" w:eastAsia="Times New Roman" w:hAnsi="Cambria"/>
      <w:b/>
      <w:color w:val="365F91"/>
      <w:kern w:val="0"/>
      <w:sz w:val="28"/>
      <w:szCs w:val="28"/>
      <w:lang w:val="cs-CZ"/>
    </w:rPr>
  </w:style>
  <w:style w:type="paragraph" w:styleId="Zkladntext">
    <w:name w:val="Body Text"/>
    <w:basedOn w:val="Normln"/>
    <w:link w:val="ZkladntextChar"/>
    <w:uiPriority w:val="99"/>
    <w:semiHidden/>
    <w:unhideWhenUsed/>
    <w:rsid w:val="00E12025"/>
    <w:pPr>
      <w:spacing w:after="120"/>
    </w:pPr>
  </w:style>
  <w:style w:type="character" w:customStyle="1" w:styleId="ZkladntextChar">
    <w:name w:val="Základní text Char"/>
    <w:basedOn w:val="Standardnpsmoodstavce"/>
    <w:link w:val="Zkladntext"/>
    <w:uiPriority w:val="99"/>
    <w:semiHidden/>
    <w:rsid w:val="00E12025"/>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unhideWhenUsed/>
    <w:rsid w:val="00263F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3F43"/>
    <w:rPr>
      <w:rFonts w:ascii="Segoe UI" w:eastAsia="Batang" w:hAnsi="Segoe UI" w:cs="Segoe UI"/>
      <w:sz w:val="18"/>
      <w:szCs w:val="18"/>
      <w:lang w:eastAsia="cs-CZ"/>
    </w:rPr>
  </w:style>
  <w:style w:type="character" w:styleId="Odkaznakoment">
    <w:name w:val="annotation reference"/>
    <w:basedOn w:val="Standardnpsmoodstavce"/>
    <w:uiPriority w:val="99"/>
    <w:semiHidden/>
    <w:unhideWhenUsed/>
    <w:rsid w:val="000C004F"/>
    <w:rPr>
      <w:sz w:val="16"/>
      <w:szCs w:val="16"/>
    </w:rPr>
  </w:style>
  <w:style w:type="paragraph" w:styleId="Textkomente">
    <w:name w:val="annotation text"/>
    <w:basedOn w:val="Normln"/>
    <w:link w:val="TextkomenteChar"/>
    <w:uiPriority w:val="99"/>
    <w:semiHidden/>
    <w:unhideWhenUsed/>
    <w:rsid w:val="000C004F"/>
    <w:rPr>
      <w:sz w:val="20"/>
      <w:szCs w:val="20"/>
    </w:rPr>
  </w:style>
  <w:style w:type="character" w:customStyle="1" w:styleId="TextkomenteChar">
    <w:name w:val="Text komentáře Char"/>
    <w:basedOn w:val="Standardnpsmoodstavce"/>
    <w:link w:val="Textkomente"/>
    <w:uiPriority w:val="99"/>
    <w:semiHidden/>
    <w:rsid w:val="000C004F"/>
    <w:rPr>
      <w:rFonts w:ascii="Times New Roman" w:eastAsia="Batang"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C004F"/>
    <w:rPr>
      <w:b/>
      <w:bCs/>
    </w:rPr>
  </w:style>
  <w:style w:type="character" w:customStyle="1" w:styleId="PedmtkomenteChar">
    <w:name w:val="Předmět komentáře Char"/>
    <w:basedOn w:val="TextkomenteChar"/>
    <w:link w:val="Pedmtkomente"/>
    <w:uiPriority w:val="99"/>
    <w:semiHidden/>
    <w:rsid w:val="000C004F"/>
    <w:rPr>
      <w:rFonts w:ascii="Times New Roman" w:eastAsia="Batang" w:hAnsi="Times New Roman" w:cs="Times New Roman"/>
      <w:b/>
      <w:bCs/>
      <w:sz w:val="20"/>
      <w:szCs w:val="20"/>
      <w:lang w:eastAsia="cs-CZ"/>
    </w:rPr>
  </w:style>
  <w:style w:type="paragraph" w:customStyle="1" w:styleId="RKtext">
    <w:name w:val="RK_text"/>
    <w:basedOn w:val="Bezmezer"/>
    <w:autoRedefine/>
    <w:qFormat/>
    <w:rsid w:val="00E412A4"/>
    <w:pPr>
      <w:autoSpaceDE w:val="0"/>
      <w:autoSpaceDN w:val="0"/>
      <w:adjustRightInd w:val="0"/>
      <w:ind w:left="708"/>
      <w:jc w:val="both"/>
    </w:pPr>
    <w:rPr>
      <w:rFonts w:eastAsia="Calibri"/>
      <w:b/>
      <w:iCs/>
      <w:sz w:val="22"/>
      <w:szCs w:val="22"/>
      <w:lang w:eastAsia="ar-SA"/>
    </w:rPr>
  </w:style>
  <w:style w:type="paragraph" w:styleId="Bezmezer">
    <w:name w:val="No Spacing"/>
    <w:uiPriority w:val="1"/>
    <w:qFormat/>
    <w:rsid w:val="00E412A4"/>
    <w:pPr>
      <w:spacing w:after="0" w:line="240" w:lineRule="auto"/>
    </w:pPr>
    <w:rPr>
      <w:rFonts w:ascii="Times New Roman" w:eastAsia="Batang"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80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89.html" TargetMode="External"/><Relationship Id="rId13" Type="http://schemas.openxmlformats.org/officeDocument/2006/relationships/hyperlink" Target="https://ezak.kr-vysocina.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ur-lex.europa.eu/legal-content/CS/TXT/?uri=URISERV:n2602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k.kr-vysocina.cz/"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c4.cz" TargetMode="External"/><Relationship Id="rId5" Type="http://schemas.openxmlformats.org/officeDocument/2006/relationships/webSettings" Target="webSettings.xml"/><Relationship Id="rId15" Type="http://schemas.openxmlformats.org/officeDocument/2006/relationships/hyperlink" Target="https://ezak.kr-vysocina.cz/" TargetMode="External"/><Relationship Id="rId10" Type="http://schemas.openxmlformats.org/officeDocument/2006/relationships/hyperlink" Target="http://www.xc4.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xc4.cz" TargetMode="External"/><Relationship Id="rId14" Type="http://schemas.openxmlformats.org/officeDocument/2006/relationships/hyperlink" Target="https://ezak.kr-vysocina.cz/profile_display_189.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7EA87.95A804E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25AF2-312D-4D29-9F7D-F7DC1978F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15</Pages>
  <Words>5308</Words>
  <Characters>31318</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67</cp:revision>
  <cp:lastPrinted>2023-11-28T11:03:00Z</cp:lastPrinted>
  <dcterms:created xsi:type="dcterms:W3CDTF">2022-01-20T08:22:00Z</dcterms:created>
  <dcterms:modified xsi:type="dcterms:W3CDTF">2024-01-28T20:59:00Z</dcterms:modified>
</cp:coreProperties>
</file>